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24E1A917" w14:textId="77777777" w:rsidTr="003F1ECC">
        <w:trPr>
          <w:trHeight w:hRule="exact" w:val="2948"/>
        </w:trPr>
        <w:tc>
          <w:tcPr>
            <w:tcW w:w="11185" w:type="dxa"/>
            <w:shd w:val="clear" w:color="auto" w:fill="00AFAA"/>
            <w:vAlign w:val="center"/>
          </w:tcPr>
          <w:p w14:paraId="05623D98" w14:textId="77777777" w:rsidR="00974E99" w:rsidRPr="00093294" w:rsidRDefault="00974E99" w:rsidP="006F032D">
            <w:pPr>
              <w:pStyle w:val="Documenttype"/>
            </w:pPr>
            <w:bookmarkStart w:id="0" w:name="_GoBack" w:colFirst="0" w:colLast="0"/>
            <w:r w:rsidRPr="00093294">
              <w:t xml:space="preserve">IALA </w:t>
            </w:r>
            <w:r w:rsidR="009A1FCD" w:rsidRPr="00093294">
              <w:t>Model Course</w:t>
            </w:r>
          </w:p>
        </w:tc>
      </w:tr>
      <w:bookmarkEnd w:id="0"/>
    </w:tbl>
    <w:p w14:paraId="0020AC07" w14:textId="77777777" w:rsidR="008972C3" w:rsidRPr="00093294" w:rsidRDefault="008972C3" w:rsidP="003274DB"/>
    <w:p w14:paraId="007445C3" w14:textId="77777777" w:rsidR="00D74AE1" w:rsidRPr="00093294" w:rsidRDefault="00D74AE1" w:rsidP="003274DB"/>
    <w:p w14:paraId="07A50CAE" w14:textId="096CF80D" w:rsidR="007B7FEC" w:rsidRPr="00093294" w:rsidRDefault="00DB0ABB" w:rsidP="007B7FEC">
      <w:pPr>
        <w:pStyle w:val="Documentnumber"/>
      </w:pPr>
      <w:r>
        <w:t>L</w:t>
      </w:r>
      <w:r w:rsidR="009565A7">
        <w:t>2.4.1-2</w:t>
      </w:r>
    </w:p>
    <w:p w14:paraId="61E431F5" w14:textId="77777777" w:rsidR="007B7FEC" w:rsidRPr="00093294" w:rsidRDefault="007B7FEC" w:rsidP="003274DB"/>
    <w:p w14:paraId="0A5D72C0"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3E07F50F" w14:textId="2407E21D" w:rsidR="00380F03" w:rsidRDefault="00380F03" w:rsidP="00FB51A6">
      <w:pPr>
        <w:pStyle w:val="Documentname"/>
      </w:pPr>
      <w:r>
        <w:t xml:space="preserve">MODULE </w:t>
      </w:r>
      <w:r w:rsidR="009565A7">
        <w:t>4</w:t>
      </w:r>
      <w:r>
        <w:t xml:space="preserve"> ELEMENT</w:t>
      </w:r>
      <w:r w:rsidR="009565A7">
        <w:t>S</w:t>
      </w:r>
      <w:r w:rsidR="002A689F">
        <w:t xml:space="preserve"> </w:t>
      </w:r>
      <w:r w:rsidR="009565A7">
        <w:t>4.1 – 4.2</w:t>
      </w:r>
    </w:p>
    <w:p w14:paraId="52511AF6" w14:textId="12393BA1" w:rsidR="00913B44" w:rsidRPr="00093294" w:rsidRDefault="00DB0ABB" w:rsidP="00380F03">
      <w:pPr>
        <w:pStyle w:val="Documentname"/>
      </w:pPr>
      <w:r>
        <w:t xml:space="preserve">Level </w:t>
      </w:r>
      <w:proofErr w:type="gramStart"/>
      <w:r>
        <w:t>2</w:t>
      </w:r>
      <w:proofErr w:type="gramEnd"/>
      <w:r w:rsidR="00380F03">
        <w:t xml:space="preserve"> </w:t>
      </w:r>
      <w:r w:rsidR="009565A7">
        <w:t>–</w:t>
      </w:r>
      <w:r w:rsidR="00380F03">
        <w:t xml:space="preserve"> </w:t>
      </w:r>
      <w:r w:rsidR="009565A7">
        <w:t>Sound Signals</w:t>
      </w:r>
    </w:p>
    <w:p w14:paraId="0C843965" w14:textId="77777777" w:rsidR="00913B44" w:rsidRPr="00093294" w:rsidRDefault="00913B44" w:rsidP="00D74AE1"/>
    <w:p w14:paraId="479A8BFE" w14:textId="77777777" w:rsidR="00913B44" w:rsidRPr="00093294" w:rsidRDefault="00913B44" w:rsidP="00D74AE1"/>
    <w:p w14:paraId="0EF960E0" w14:textId="77777777" w:rsidR="00913B44" w:rsidRPr="00093294" w:rsidRDefault="00913B44" w:rsidP="00D74AE1"/>
    <w:p w14:paraId="10061D70" w14:textId="77777777" w:rsidR="00913B44" w:rsidRPr="00093294" w:rsidRDefault="00913B44" w:rsidP="00D74AE1"/>
    <w:p w14:paraId="55A3FDAB" w14:textId="77777777" w:rsidR="00913B44" w:rsidRPr="00093294" w:rsidRDefault="00913B44" w:rsidP="00D74AE1"/>
    <w:p w14:paraId="0F477ADE" w14:textId="77777777" w:rsidR="00913B44" w:rsidRPr="00093294" w:rsidRDefault="00913B44" w:rsidP="00D74AE1"/>
    <w:p w14:paraId="44413FC9" w14:textId="77777777" w:rsidR="00913B44" w:rsidRPr="00093294" w:rsidRDefault="00913B44" w:rsidP="00D74AE1"/>
    <w:p w14:paraId="1638D126" w14:textId="77777777" w:rsidR="00913B44" w:rsidRPr="00093294" w:rsidRDefault="00913B44" w:rsidP="00D74AE1"/>
    <w:p w14:paraId="1CBC4B17" w14:textId="77777777" w:rsidR="00913B44" w:rsidRPr="00093294" w:rsidRDefault="00913B44" w:rsidP="00D74AE1"/>
    <w:p w14:paraId="7E99723D" w14:textId="77777777" w:rsidR="00913B44" w:rsidRPr="00093294" w:rsidRDefault="00913B44" w:rsidP="00D74AE1"/>
    <w:p w14:paraId="5FC099E6" w14:textId="77777777" w:rsidR="00913B44" w:rsidRPr="00093294" w:rsidRDefault="00913B44" w:rsidP="00D74AE1"/>
    <w:p w14:paraId="7ADD039D" w14:textId="77777777" w:rsidR="00913B44" w:rsidRPr="00093294" w:rsidRDefault="00913B44" w:rsidP="00D74AE1"/>
    <w:p w14:paraId="0BE08FEE" w14:textId="77777777" w:rsidR="00913B44" w:rsidRPr="00093294" w:rsidRDefault="00913B44" w:rsidP="00D74AE1"/>
    <w:p w14:paraId="40FE5489" w14:textId="77777777" w:rsidR="00913B44" w:rsidRPr="00093294" w:rsidRDefault="00913B44" w:rsidP="00D74AE1"/>
    <w:p w14:paraId="77FDD2A6" w14:textId="77777777" w:rsidR="00913B44" w:rsidRPr="00093294" w:rsidRDefault="00913B44" w:rsidP="00D74AE1"/>
    <w:p w14:paraId="5F872410" w14:textId="77777777" w:rsidR="005C71FF" w:rsidRPr="00093294" w:rsidRDefault="005C71FF" w:rsidP="00D74AE1"/>
    <w:p w14:paraId="5E7F5A18" w14:textId="77777777" w:rsidR="00883AE3" w:rsidRPr="00093294" w:rsidRDefault="00883AE3" w:rsidP="00D74AE1"/>
    <w:p w14:paraId="56B03437"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40D01898" w14:textId="28014711" w:rsidR="00913B44" w:rsidRPr="00093294" w:rsidRDefault="00C67E3E" w:rsidP="005C71FF">
      <w:pPr>
        <w:pStyle w:val="Documentdate"/>
      </w:pPr>
      <w:del w:id="1" w:author="Adam Hay" w:date="2016-10-12T01:17:00Z">
        <w:r w:rsidDel="003442D8">
          <w:delText>M</w:delText>
        </w:r>
      </w:del>
      <w:del w:id="2" w:author="Adam Hay" w:date="2016-10-12T01:06:00Z">
        <w:r w:rsidDel="004F21AF">
          <w:delText>onth</w:delText>
        </w:r>
        <w:r w:rsidR="00380F03" w:rsidDel="004F21AF">
          <w:delText xml:space="preserve"> </w:delText>
        </w:r>
        <w:r w:rsidDel="004F21AF">
          <w:delText>Year</w:delText>
        </w:r>
      </w:del>
      <w:ins w:id="3" w:author="Adam Hay" w:date="2016-10-12T01:06:00Z">
        <w:r w:rsidR="004F21AF">
          <w:t>December 2016</w:t>
        </w:r>
      </w:ins>
    </w:p>
    <w:p w14:paraId="0A4C474E"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2B5824C6" w14:textId="77777777" w:rsidR="00914E26" w:rsidRPr="00093294" w:rsidRDefault="00914E26" w:rsidP="00914E26">
      <w:pPr>
        <w:pStyle w:val="BodyText"/>
      </w:pPr>
      <w:r w:rsidRPr="00093294">
        <w:lastRenderedPageBreak/>
        <w:t xml:space="preserve">Revisions to this IALA Document are to </w:t>
      </w:r>
      <w:proofErr w:type="gramStart"/>
      <w:r w:rsidRPr="00093294">
        <w:t>be noted</w:t>
      </w:r>
      <w:proofErr w:type="gramEnd"/>
      <w:r w:rsidRPr="00093294">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47FA5AEF" w14:textId="77777777" w:rsidTr="005E4659">
        <w:tc>
          <w:tcPr>
            <w:tcW w:w="1908" w:type="dxa"/>
          </w:tcPr>
          <w:p w14:paraId="6F878490" w14:textId="77777777" w:rsidR="00914E26" w:rsidRPr="00093294" w:rsidRDefault="00914E26" w:rsidP="00ED030E">
            <w:pPr>
              <w:pStyle w:val="Tableheading"/>
              <w:rPr>
                <w:lang w:val="en-GB"/>
              </w:rPr>
            </w:pPr>
            <w:r w:rsidRPr="00093294">
              <w:rPr>
                <w:lang w:val="en-GB"/>
              </w:rPr>
              <w:t>Date</w:t>
            </w:r>
          </w:p>
        </w:tc>
        <w:tc>
          <w:tcPr>
            <w:tcW w:w="3576" w:type="dxa"/>
          </w:tcPr>
          <w:p w14:paraId="3CF570D7" w14:textId="77777777" w:rsidR="00914E26" w:rsidRPr="00093294" w:rsidRDefault="00914E26" w:rsidP="00ED030E">
            <w:pPr>
              <w:pStyle w:val="Tableheading"/>
              <w:rPr>
                <w:lang w:val="en-GB"/>
              </w:rPr>
            </w:pPr>
            <w:r w:rsidRPr="00093294">
              <w:rPr>
                <w:lang w:val="en-GB"/>
              </w:rPr>
              <w:t>Page / Section Revised</w:t>
            </w:r>
          </w:p>
        </w:tc>
        <w:tc>
          <w:tcPr>
            <w:tcW w:w="5001" w:type="dxa"/>
          </w:tcPr>
          <w:p w14:paraId="2EF6AA91"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1615AF3D" w14:textId="77777777" w:rsidTr="005E4659">
        <w:trPr>
          <w:trHeight w:val="851"/>
        </w:trPr>
        <w:tc>
          <w:tcPr>
            <w:tcW w:w="1908" w:type="dxa"/>
            <w:vAlign w:val="center"/>
          </w:tcPr>
          <w:p w14:paraId="6A7F6FFE" w14:textId="54102925" w:rsidR="00380F03" w:rsidRPr="00093294" w:rsidRDefault="003442D8" w:rsidP="00914E26">
            <w:pPr>
              <w:pStyle w:val="Tabletext"/>
            </w:pPr>
            <w:ins w:id="4" w:author="Adam Hay" w:date="2016-10-12T01:17:00Z">
              <w:r>
                <w:t>12.10.2016</w:t>
              </w:r>
            </w:ins>
          </w:p>
        </w:tc>
        <w:tc>
          <w:tcPr>
            <w:tcW w:w="3576" w:type="dxa"/>
            <w:vAlign w:val="center"/>
          </w:tcPr>
          <w:p w14:paraId="4CE282BB" w14:textId="77777777" w:rsidR="00380F03" w:rsidRDefault="003442D8" w:rsidP="00914E26">
            <w:pPr>
              <w:pStyle w:val="Tabletext"/>
              <w:rPr>
                <w:ins w:id="5" w:author="Adam Hay" w:date="2016-10-12T01:19:00Z"/>
              </w:rPr>
            </w:pPr>
            <w:ins w:id="6" w:author="Adam Hay" w:date="2016-10-12T01:19:00Z">
              <w:r>
                <w:t>Page 7</w:t>
              </w:r>
            </w:ins>
          </w:p>
          <w:p w14:paraId="35F85611" w14:textId="28BE18A7" w:rsidR="003442D8" w:rsidRPr="00093294" w:rsidRDefault="003442D8" w:rsidP="00914E26">
            <w:pPr>
              <w:pStyle w:val="Tabletext"/>
            </w:pPr>
            <w:ins w:id="7" w:author="Adam Hay" w:date="2016-10-12T01:19:00Z">
              <w:r>
                <w:t>Page 9</w:t>
              </w:r>
            </w:ins>
          </w:p>
        </w:tc>
        <w:tc>
          <w:tcPr>
            <w:tcW w:w="5001" w:type="dxa"/>
            <w:vAlign w:val="center"/>
          </w:tcPr>
          <w:p w14:paraId="7DDEB72A" w14:textId="77777777" w:rsidR="00380F03" w:rsidRDefault="003442D8" w:rsidP="00914E26">
            <w:pPr>
              <w:pStyle w:val="Tabletext"/>
              <w:rPr>
                <w:ins w:id="8" w:author="Adam Hay" w:date="2016-10-12T01:19:00Z"/>
              </w:rPr>
            </w:pPr>
            <w:ins w:id="9" w:author="Adam Hay" w:date="2016-10-12T01:19:00Z">
              <w:r>
                <w:t>Module 1 – Section 1.3.1 – Minor changes.</w:t>
              </w:r>
            </w:ins>
          </w:p>
          <w:p w14:paraId="130A8825" w14:textId="6A11EDF3" w:rsidR="003442D8" w:rsidRPr="00093294" w:rsidRDefault="003442D8" w:rsidP="00914E26">
            <w:pPr>
              <w:pStyle w:val="Tabletext"/>
            </w:pPr>
            <w:ins w:id="10" w:author="Adam Hay" w:date="2016-10-12T01:19:00Z">
              <w:r>
                <w:t>Module 2 – Section 2.3.3 – Minor changes.</w:t>
              </w:r>
            </w:ins>
          </w:p>
        </w:tc>
      </w:tr>
      <w:tr w:rsidR="00380F03" w:rsidRPr="00093294" w14:paraId="18C78384" w14:textId="77777777" w:rsidTr="005E4659">
        <w:trPr>
          <w:trHeight w:val="851"/>
        </w:trPr>
        <w:tc>
          <w:tcPr>
            <w:tcW w:w="1908" w:type="dxa"/>
            <w:vAlign w:val="center"/>
          </w:tcPr>
          <w:p w14:paraId="58F068B0" w14:textId="6425C5B5" w:rsidR="00380F03" w:rsidRPr="00093294" w:rsidRDefault="00380F03" w:rsidP="00914E26">
            <w:pPr>
              <w:pStyle w:val="Tabletext"/>
            </w:pPr>
          </w:p>
        </w:tc>
        <w:tc>
          <w:tcPr>
            <w:tcW w:w="3576" w:type="dxa"/>
            <w:vAlign w:val="center"/>
          </w:tcPr>
          <w:p w14:paraId="19ED0440" w14:textId="77777777" w:rsidR="00380F03" w:rsidRPr="00093294" w:rsidRDefault="00380F03" w:rsidP="00914E26">
            <w:pPr>
              <w:pStyle w:val="Tabletext"/>
            </w:pPr>
          </w:p>
        </w:tc>
        <w:tc>
          <w:tcPr>
            <w:tcW w:w="5001" w:type="dxa"/>
            <w:vAlign w:val="center"/>
          </w:tcPr>
          <w:p w14:paraId="34C8DCB3" w14:textId="77777777" w:rsidR="00380F03" w:rsidRPr="00093294" w:rsidRDefault="00380F03" w:rsidP="00914E26">
            <w:pPr>
              <w:pStyle w:val="Tabletext"/>
            </w:pPr>
          </w:p>
        </w:tc>
      </w:tr>
      <w:tr w:rsidR="00380F03" w:rsidRPr="00093294" w14:paraId="2379A9C7" w14:textId="77777777" w:rsidTr="005E4659">
        <w:trPr>
          <w:trHeight w:val="851"/>
        </w:trPr>
        <w:tc>
          <w:tcPr>
            <w:tcW w:w="1908" w:type="dxa"/>
            <w:vAlign w:val="center"/>
          </w:tcPr>
          <w:p w14:paraId="390D132E" w14:textId="77777777" w:rsidR="00380F03" w:rsidRPr="00093294" w:rsidRDefault="00380F03" w:rsidP="00914E26">
            <w:pPr>
              <w:pStyle w:val="Tabletext"/>
            </w:pPr>
          </w:p>
        </w:tc>
        <w:tc>
          <w:tcPr>
            <w:tcW w:w="3576" w:type="dxa"/>
            <w:vAlign w:val="center"/>
          </w:tcPr>
          <w:p w14:paraId="45A59657" w14:textId="77777777" w:rsidR="00380F03" w:rsidRPr="00093294" w:rsidRDefault="00380F03" w:rsidP="00914E26">
            <w:pPr>
              <w:pStyle w:val="Tabletext"/>
            </w:pPr>
          </w:p>
        </w:tc>
        <w:tc>
          <w:tcPr>
            <w:tcW w:w="5001" w:type="dxa"/>
            <w:vAlign w:val="center"/>
          </w:tcPr>
          <w:p w14:paraId="7C855E25" w14:textId="77777777" w:rsidR="00380F03" w:rsidRPr="00093294" w:rsidRDefault="00380F03" w:rsidP="00914E26">
            <w:pPr>
              <w:pStyle w:val="Tabletext"/>
            </w:pPr>
          </w:p>
        </w:tc>
      </w:tr>
      <w:tr w:rsidR="00380F03" w:rsidRPr="00093294" w14:paraId="5AE80411" w14:textId="77777777" w:rsidTr="005E4659">
        <w:trPr>
          <w:trHeight w:val="851"/>
        </w:trPr>
        <w:tc>
          <w:tcPr>
            <w:tcW w:w="1908" w:type="dxa"/>
            <w:vAlign w:val="center"/>
          </w:tcPr>
          <w:p w14:paraId="0D730659" w14:textId="77777777" w:rsidR="00380F03" w:rsidRPr="00093294" w:rsidRDefault="00380F03" w:rsidP="00914E26">
            <w:pPr>
              <w:pStyle w:val="Tabletext"/>
            </w:pPr>
          </w:p>
        </w:tc>
        <w:tc>
          <w:tcPr>
            <w:tcW w:w="3576" w:type="dxa"/>
            <w:vAlign w:val="center"/>
          </w:tcPr>
          <w:p w14:paraId="10C729A6" w14:textId="77777777" w:rsidR="00380F03" w:rsidRPr="00093294" w:rsidRDefault="00380F03" w:rsidP="00914E26">
            <w:pPr>
              <w:pStyle w:val="Tabletext"/>
            </w:pPr>
          </w:p>
        </w:tc>
        <w:tc>
          <w:tcPr>
            <w:tcW w:w="5001" w:type="dxa"/>
            <w:vAlign w:val="center"/>
          </w:tcPr>
          <w:p w14:paraId="43958A50" w14:textId="77777777" w:rsidR="00380F03" w:rsidRPr="00093294" w:rsidRDefault="00380F03" w:rsidP="00914E26">
            <w:pPr>
              <w:pStyle w:val="Tabletext"/>
            </w:pPr>
          </w:p>
        </w:tc>
      </w:tr>
      <w:tr w:rsidR="00380F03" w:rsidRPr="00093294" w14:paraId="40D8CE45" w14:textId="77777777" w:rsidTr="005E4659">
        <w:trPr>
          <w:trHeight w:val="851"/>
        </w:trPr>
        <w:tc>
          <w:tcPr>
            <w:tcW w:w="1908" w:type="dxa"/>
            <w:vAlign w:val="center"/>
          </w:tcPr>
          <w:p w14:paraId="11F0D453" w14:textId="77777777" w:rsidR="00380F03" w:rsidRPr="00093294" w:rsidRDefault="00380F03" w:rsidP="00914E26">
            <w:pPr>
              <w:pStyle w:val="Tabletext"/>
            </w:pPr>
          </w:p>
        </w:tc>
        <w:tc>
          <w:tcPr>
            <w:tcW w:w="3576" w:type="dxa"/>
            <w:vAlign w:val="center"/>
          </w:tcPr>
          <w:p w14:paraId="5F0E26F4" w14:textId="77777777" w:rsidR="00380F03" w:rsidRPr="00093294" w:rsidRDefault="00380F03" w:rsidP="00914E26">
            <w:pPr>
              <w:pStyle w:val="Tabletext"/>
            </w:pPr>
          </w:p>
        </w:tc>
        <w:tc>
          <w:tcPr>
            <w:tcW w:w="5001" w:type="dxa"/>
            <w:vAlign w:val="center"/>
          </w:tcPr>
          <w:p w14:paraId="3CF93E53" w14:textId="77777777" w:rsidR="00380F03" w:rsidRPr="00093294" w:rsidRDefault="00380F03" w:rsidP="00914E26">
            <w:pPr>
              <w:pStyle w:val="Tabletext"/>
            </w:pPr>
          </w:p>
        </w:tc>
      </w:tr>
      <w:tr w:rsidR="00380F03" w:rsidRPr="00093294" w14:paraId="0351F595" w14:textId="77777777" w:rsidTr="005E4659">
        <w:trPr>
          <w:trHeight w:val="851"/>
        </w:trPr>
        <w:tc>
          <w:tcPr>
            <w:tcW w:w="1908" w:type="dxa"/>
            <w:vAlign w:val="center"/>
          </w:tcPr>
          <w:p w14:paraId="586DF7EB" w14:textId="77777777" w:rsidR="00380F03" w:rsidRPr="00093294" w:rsidRDefault="00380F03" w:rsidP="00914E26">
            <w:pPr>
              <w:pStyle w:val="Tabletext"/>
            </w:pPr>
          </w:p>
        </w:tc>
        <w:tc>
          <w:tcPr>
            <w:tcW w:w="3576" w:type="dxa"/>
            <w:vAlign w:val="center"/>
          </w:tcPr>
          <w:p w14:paraId="0DCCDDD2" w14:textId="77777777" w:rsidR="00380F03" w:rsidRPr="00093294" w:rsidRDefault="00380F03" w:rsidP="00914E26">
            <w:pPr>
              <w:pStyle w:val="Tabletext"/>
            </w:pPr>
          </w:p>
        </w:tc>
        <w:tc>
          <w:tcPr>
            <w:tcW w:w="5001" w:type="dxa"/>
            <w:vAlign w:val="center"/>
          </w:tcPr>
          <w:p w14:paraId="076686E7" w14:textId="77777777" w:rsidR="00380F03" w:rsidRPr="00093294" w:rsidRDefault="00380F03" w:rsidP="00914E26">
            <w:pPr>
              <w:pStyle w:val="Tabletext"/>
            </w:pPr>
          </w:p>
        </w:tc>
      </w:tr>
    </w:tbl>
    <w:p w14:paraId="7A47084D" w14:textId="77777777" w:rsidR="00914E26" w:rsidRPr="00093294" w:rsidRDefault="00914E26" w:rsidP="00D74AE1"/>
    <w:p w14:paraId="12167481"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3F66AF93" w14:textId="77777777" w:rsidR="00EE604E"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EE604E" w:rsidRPr="00FE73FD">
        <w:t>PART 1</w:t>
      </w:r>
      <w:r w:rsidR="00EE604E">
        <w:t xml:space="preserve"> - </w:t>
      </w:r>
      <w:r w:rsidR="00EE604E" w:rsidRPr="00FE73FD">
        <w:t>COURSE OVERVIEW</w:t>
      </w:r>
      <w:r w:rsidR="00EE604E">
        <w:tab/>
      </w:r>
      <w:r w:rsidR="00EE604E">
        <w:fldChar w:fldCharType="begin"/>
      </w:r>
      <w:r w:rsidR="00EE604E">
        <w:instrText xml:space="preserve"> PAGEREF _Toc462390341 \h </w:instrText>
      </w:r>
      <w:r w:rsidR="00EE604E">
        <w:fldChar w:fldCharType="separate"/>
      </w:r>
      <w:r w:rsidR="00EE604E">
        <w:t>5</w:t>
      </w:r>
      <w:r w:rsidR="00EE604E">
        <w:fldChar w:fldCharType="end"/>
      </w:r>
    </w:p>
    <w:p w14:paraId="616A81A7" w14:textId="77777777" w:rsidR="00EE604E" w:rsidRDefault="00EE604E">
      <w:pPr>
        <w:pStyle w:val="TOC1"/>
        <w:rPr>
          <w:rFonts w:eastAsiaTheme="minorEastAsia"/>
          <w:b w:val="0"/>
          <w:color w:val="auto"/>
          <w:sz w:val="24"/>
          <w:szCs w:val="24"/>
          <w:lang w:val="en-US"/>
        </w:rPr>
      </w:pPr>
      <w:r w:rsidRPr="00FE73FD">
        <w:t>1.</w:t>
      </w:r>
      <w:r>
        <w:rPr>
          <w:rFonts w:eastAsiaTheme="minorEastAsia"/>
          <w:b w:val="0"/>
          <w:color w:val="auto"/>
          <w:sz w:val="24"/>
          <w:szCs w:val="24"/>
          <w:lang w:val="en-US"/>
        </w:rPr>
        <w:tab/>
      </w:r>
      <w:r>
        <w:t>SCOPE</w:t>
      </w:r>
      <w:r>
        <w:tab/>
      </w:r>
      <w:r>
        <w:fldChar w:fldCharType="begin"/>
      </w:r>
      <w:r>
        <w:instrText xml:space="preserve"> PAGEREF _Toc462390342 \h </w:instrText>
      </w:r>
      <w:r>
        <w:fldChar w:fldCharType="separate"/>
      </w:r>
      <w:r>
        <w:t>5</w:t>
      </w:r>
      <w:r>
        <w:fldChar w:fldCharType="end"/>
      </w:r>
    </w:p>
    <w:p w14:paraId="4DFCC90C" w14:textId="77777777" w:rsidR="00EE604E" w:rsidRDefault="00EE604E">
      <w:pPr>
        <w:pStyle w:val="TOC1"/>
        <w:rPr>
          <w:rFonts w:eastAsiaTheme="minorEastAsia"/>
          <w:b w:val="0"/>
          <w:color w:val="auto"/>
          <w:sz w:val="24"/>
          <w:szCs w:val="24"/>
          <w:lang w:val="en-US"/>
        </w:rPr>
      </w:pPr>
      <w:r w:rsidRPr="00FE73FD">
        <w:t>2.</w:t>
      </w:r>
      <w:r>
        <w:rPr>
          <w:rFonts w:eastAsiaTheme="minorEastAsia"/>
          <w:b w:val="0"/>
          <w:color w:val="auto"/>
          <w:sz w:val="24"/>
          <w:szCs w:val="24"/>
          <w:lang w:val="en-US"/>
        </w:rPr>
        <w:tab/>
      </w:r>
      <w:r w:rsidRPr="00FE73FD">
        <w:t>OBJECTIVE</w:t>
      </w:r>
      <w:r>
        <w:tab/>
      </w:r>
      <w:r>
        <w:fldChar w:fldCharType="begin"/>
      </w:r>
      <w:r>
        <w:instrText xml:space="preserve"> PAGEREF _Toc462390343 \h </w:instrText>
      </w:r>
      <w:r>
        <w:fldChar w:fldCharType="separate"/>
      </w:r>
      <w:r>
        <w:t>5</w:t>
      </w:r>
      <w:r>
        <w:fldChar w:fldCharType="end"/>
      </w:r>
    </w:p>
    <w:p w14:paraId="75B9A1FB" w14:textId="77777777" w:rsidR="00EE604E" w:rsidRDefault="00EE604E">
      <w:pPr>
        <w:pStyle w:val="TOC1"/>
        <w:rPr>
          <w:rFonts w:eastAsiaTheme="minorEastAsia"/>
          <w:b w:val="0"/>
          <w:color w:val="auto"/>
          <w:sz w:val="24"/>
          <w:szCs w:val="24"/>
          <w:lang w:val="en-US"/>
        </w:rPr>
      </w:pPr>
      <w:r w:rsidRPr="00FE73FD">
        <w:t>3.</w:t>
      </w:r>
      <w:r>
        <w:rPr>
          <w:rFonts w:eastAsiaTheme="minorEastAsia"/>
          <w:b w:val="0"/>
          <w:color w:val="auto"/>
          <w:sz w:val="24"/>
          <w:szCs w:val="24"/>
          <w:lang w:val="en-US"/>
        </w:rPr>
        <w:tab/>
      </w:r>
      <w:r>
        <w:t>COURSE OUTLINE</w:t>
      </w:r>
      <w:r>
        <w:tab/>
      </w:r>
      <w:r>
        <w:fldChar w:fldCharType="begin"/>
      </w:r>
      <w:r>
        <w:instrText xml:space="preserve"> PAGEREF _Toc462390344 \h </w:instrText>
      </w:r>
      <w:r>
        <w:fldChar w:fldCharType="separate"/>
      </w:r>
      <w:r>
        <w:t>5</w:t>
      </w:r>
      <w:r>
        <w:fldChar w:fldCharType="end"/>
      </w:r>
    </w:p>
    <w:p w14:paraId="6D88051B" w14:textId="77777777" w:rsidR="00EE604E" w:rsidRDefault="00EE604E">
      <w:pPr>
        <w:pStyle w:val="TOC1"/>
        <w:rPr>
          <w:rFonts w:eastAsiaTheme="minorEastAsia"/>
          <w:b w:val="0"/>
          <w:color w:val="auto"/>
          <w:sz w:val="24"/>
          <w:szCs w:val="24"/>
          <w:lang w:val="en-US"/>
        </w:rPr>
      </w:pPr>
      <w:r w:rsidRPr="00FE73FD">
        <w:t>4.</w:t>
      </w:r>
      <w:r>
        <w:rPr>
          <w:rFonts w:eastAsiaTheme="minorEastAsia"/>
          <w:b w:val="0"/>
          <w:color w:val="auto"/>
          <w:sz w:val="24"/>
          <w:szCs w:val="24"/>
          <w:lang w:val="en-US"/>
        </w:rPr>
        <w:tab/>
      </w:r>
      <w:r>
        <w:t>TEACHING MODULES</w:t>
      </w:r>
      <w:r>
        <w:tab/>
      </w:r>
      <w:r>
        <w:fldChar w:fldCharType="begin"/>
      </w:r>
      <w:r>
        <w:instrText xml:space="preserve"> PAGEREF _Toc462390345 \h </w:instrText>
      </w:r>
      <w:r>
        <w:fldChar w:fldCharType="separate"/>
      </w:r>
      <w:r>
        <w:t>5</w:t>
      </w:r>
      <w:r>
        <w:fldChar w:fldCharType="end"/>
      </w:r>
    </w:p>
    <w:p w14:paraId="1638BE71" w14:textId="77777777" w:rsidR="00EE604E" w:rsidRDefault="00EE604E">
      <w:pPr>
        <w:pStyle w:val="TOC1"/>
        <w:rPr>
          <w:rFonts w:eastAsiaTheme="minorEastAsia"/>
          <w:b w:val="0"/>
          <w:color w:val="auto"/>
          <w:sz w:val="24"/>
          <w:szCs w:val="24"/>
          <w:lang w:val="en-US"/>
        </w:rPr>
      </w:pPr>
      <w:r w:rsidRPr="00FE73FD">
        <w:t>5.</w:t>
      </w:r>
      <w:r>
        <w:rPr>
          <w:rFonts w:eastAsiaTheme="minorEastAsia"/>
          <w:b w:val="0"/>
          <w:color w:val="auto"/>
          <w:sz w:val="24"/>
          <w:szCs w:val="24"/>
          <w:lang w:val="en-US"/>
        </w:rPr>
        <w:tab/>
      </w:r>
      <w:r>
        <w:t>SPECIFIC COURSE RELATED TEACHING AIDS</w:t>
      </w:r>
      <w:r>
        <w:tab/>
      </w:r>
      <w:r>
        <w:fldChar w:fldCharType="begin"/>
      </w:r>
      <w:r>
        <w:instrText xml:space="preserve"> PAGEREF _Toc462390346 \h </w:instrText>
      </w:r>
      <w:r>
        <w:fldChar w:fldCharType="separate"/>
      </w:r>
      <w:r>
        <w:t>5</w:t>
      </w:r>
      <w:r>
        <w:fldChar w:fldCharType="end"/>
      </w:r>
    </w:p>
    <w:p w14:paraId="19EEC29B" w14:textId="77777777" w:rsidR="00EE604E" w:rsidRDefault="00EE604E">
      <w:pPr>
        <w:pStyle w:val="TOC1"/>
        <w:rPr>
          <w:rFonts w:eastAsiaTheme="minorEastAsia"/>
          <w:b w:val="0"/>
          <w:color w:val="auto"/>
          <w:sz w:val="24"/>
          <w:szCs w:val="24"/>
          <w:lang w:val="en-US"/>
        </w:rPr>
      </w:pPr>
      <w:r w:rsidRPr="00FE73FD">
        <w:t>6.</w:t>
      </w:r>
      <w:r>
        <w:rPr>
          <w:rFonts w:eastAsiaTheme="minorEastAsia"/>
          <w:b w:val="0"/>
          <w:color w:val="auto"/>
          <w:sz w:val="24"/>
          <w:szCs w:val="24"/>
          <w:lang w:val="en-US"/>
        </w:rPr>
        <w:tab/>
      </w:r>
      <w:r>
        <w:t>ACRONYMS</w:t>
      </w:r>
      <w:r>
        <w:tab/>
      </w:r>
      <w:r>
        <w:fldChar w:fldCharType="begin"/>
      </w:r>
      <w:r>
        <w:instrText xml:space="preserve"> PAGEREF _Toc462390347 \h </w:instrText>
      </w:r>
      <w:r>
        <w:fldChar w:fldCharType="separate"/>
      </w:r>
      <w:r>
        <w:t>6</w:t>
      </w:r>
      <w:r>
        <w:fldChar w:fldCharType="end"/>
      </w:r>
    </w:p>
    <w:p w14:paraId="77AC67B5" w14:textId="77777777" w:rsidR="00EE604E" w:rsidRDefault="00EE604E">
      <w:pPr>
        <w:pStyle w:val="TOC1"/>
        <w:rPr>
          <w:rFonts w:eastAsiaTheme="minorEastAsia"/>
          <w:b w:val="0"/>
          <w:color w:val="auto"/>
          <w:sz w:val="24"/>
          <w:szCs w:val="24"/>
          <w:lang w:val="en-US"/>
        </w:rPr>
      </w:pPr>
      <w:r w:rsidRPr="00FE73FD">
        <w:t>7.</w:t>
      </w:r>
      <w:r>
        <w:rPr>
          <w:rFonts w:eastAsiaTheme="minorEastAsia"/>
          <w:b w:val="0"/>
          <w:color w:val="auto"/>
          <w:sz w:val="24"/>
          <w:szCs w:val="24"/>
          <w:lang w:val="en-US"/>
        </w:rPr>
        <w:tab/>
      </w:r>
      <w:r w:rsidRPr="00FE73FD">
        <w:t>DEFINITIONS</w:t>
      </w:r>
      <w:r>
        <w:tab/>
      </w:r>
      <w:r>
        <w:fldChar w:fldCharType="begin"/>
      </w:r>
      <w:r>
        <w:instrText xml:space="preserve"> PAGEREF _Toc462390348 \h </w:instrText>
      </w:r>
      <w:r>
        <w:fldChar w:fldCharType="separate"/>
      </w:r>
      <w:r>
        <w:t>6</w:t>
      </w:r>
      <w:r>
        <w:fldChar w:fldCharType="end"/>
      </w:r>
    </w:p>
    <w:p w14:paraId="2C137BD2" w14:textId="77777777" w:rsidR="00EE604E" w:rsidRDefault="00EE604E">
      <w:pPr>
        <w:pStyle w:val="TOC1"/>
        <w:rPr>
          <w:rFonts w:eastAsiaTheme="minorEastAsia"/>
          <w:b w:val="0"/>
          <w:color w:val="auto"/>
          <w:sz w:val="24"/>
          <w:szCs w:val="24"/>
          <w:lang w:val="en-US"/>
        </w:rPr>
      </w:pPr>
      <w:r w:rsidRPr="00FE73FD">
        <w:t>8.</w:t>
      </w:r>
      <w:r>
        <w:rPr>
          <w:rFonts w:eastAsiaTheme="minorEastAsia"/>
          <w:b w:val="0"/>
          <w:color w:val="auto"/>
          <w:sz w:val="24"/>
          <w:szCs w:val="24"/>
          <w:lang w:val="en-US"/>
        </w:rPr>
        <w:tab/>
      </w:r>
      <w:r>
        <w:t>REFERENCES</w:t>
      </w:r>
      <w:r>
        <w:tab/>
      </w:r>
      <w:r>
        <w:fldChar w:fldCharType="begin"/>
      </w:r>
      <w:r>
        <w:instrText xml:space="preserve"> PAGEREF _Toc462390349 \h </w:instrText>
      </w:r>
      <w:r>
        <w:fldChar w:fldCharType="separate"/>
      </w:r>
      <w:r>
        <w:t>6</w:t>
      </w:r>
      <w:r>
        <w:fldChar w:fldCharType="end"/>
      </w:r>
    </w:p>
    <w:p w14:paraId="028204E1" w14:textId="77777777" w:rsidR="00EE604E" w:rsidRDefault="00EE604E">
      <w:pPr>
        <w:pStyle w:val="TOC1"/>
        <w:rPr>
          <w:rFonts w:eastAsiaTheme="minorEastAsia"/>
          <w:b w:val="0"/>
          <w:color w:val="auto"/>
          <w:sz w:val="24"/>
          <w:szCs w:val="24"/>
          <w:lang w:val="en-US"/>
        </w:rPr>
      </w:pPr>
      <w:r w:rsidRPr="00FE73FD">
        <w:t>PART 2</w:t>
      </w:r>
      <w:r>
        <w:t xml:space="preserve"> – TEACHING MODULES</w:t>
      </w:r>
      <w:r>
        <w:tab/>
      </w:r>
      <w:r>
        <w:fldChar w:fldCharType="begin"/>
      </w:r>
      <w:r>
        <w:instrText xml:space="preserve"> PAGEREF _Toc462390350 \h </w:instrText>
      </w:r>
      <w:r>
        <w:fldChar w:fldCharType="separate"/>
      </w:r>
      <w:r>
        <w:t>7</w:t>
      </w:r>
      <w:r>
        <w:fldChar w:fldCharType="end"/>
      </w:r>
    </w:p>
    <w:p w14:paraId="5101DA31" w14:textId="77777777" w:rsidR="00EE604E" w:rsidRDefault="00EE604E">
      <w:pPr>
        <w:pStyle w:val="TOC1"/>
        <w:rPr>
          <w:rFonts w:eastAsiaTheme="minorEastAsia"/>
          <w:b w:val="0"/>
          <w:color w:val="auto"/>
          <w:sz w:val="24"/>
          <w:szCs w:val="24"/>
          <w:lang w:val="en-US"/>
        </w:rPr>
      </w:pPr>
      <w:r w:rsidRPr="00FE73FD">
        <w:t>1.</w:t>
      </w:r>
      <w:r>
        <w:rPr>
          <w:rFonts w:eastAsiaTheme="minorEastAsia"/>
          <w:b w:val="0"/>
          <w:color w:val="auto"/>
          <w:sz w:val="24"/>
          <w:szCs w:val="24"/>
          <w:lang w:val="en-US"/>
        </w:rPr>
        <w:tab/>
      </w:r>
      <w:r>
        <w:t>MODULE 1 – An introduction to sound signals</w:t>
      </w:r>
      <w:r>
        <w:tab/>
      </w:r>
      <w:r>
        <w:fldChar w:fldCharType="begin"/>
      </w:r>
      <w:r>
        <w:instrText xml:space="preserve"> PAGEREF _Toc462390351 \h </w:instrText>
      </w:r>
      <w:r>
        <w:fldChar w:fldCharType="separate"/>
      </w:r>
      <w:r>
        <w:t>7</w:t>
      </w:r>
      <w:r>
        <w:fldChar w:fldCharType="end"/>
      </w:r>
    </w:p>
    <w:p w14:paraId="4F1C7B52" w14:textId="77777777" w:rsidR="00EE604E" w:rsidRDefault="00EE604E">
      <w:pPr>
        <w:pStyle w:val="TOC2"/>
        <w:rPr>
          <w:rFonts w:eastAsiaTheme="minorEastAsia"/>
          <w:color w:val="auto"/>
          <w:sz w:val="24"/>
          <w:szCs w:val="24"/>
          <w:lang w:val="en-US"/>
        </w:rPr>
      </w:pPr>
      <w:r w:rsidRPr="00FE73FD">
        <w:t>1.1.</w:t>
      </w:r>
      <w:r>
        <w:rPr>
          <w:rFonts w:eastAsiaTheme="minorEastAsia"/>
          <w:color w:val="auto"/>
          <w:sz w:val="24"/>
          <w:szCs w:val="24"/>
          <w:lang w:val="en-US"/>
        </w:rPr>
        <w:tab/>
      </w:r>
      <w:r>
        <w:t>Scope</w:t>
      </w:r>
      <w:r>
        <w:tab/>
      </w:r>
      <w:r>
        <w:fldChar w:fldCharType="begin"/>
      </w:r>
      <w:r>
        <w:instrText xml:space="preserve"> PAGEREF _Toc462390352 \h </w:instrText>
      </w:r>
      <w:r>
        <w:fldChar w:fldCharType="separate"/>
      </w:r>
      <w:r>
        <w:t>7</w:t>
      </w:r>
      <w:r>
        <w:fldChar w:fldCharType="end"/>
      </w:r>
    </w:p>
    <w:p w14:paraId="12B3CA64" w14:textId="77777777" w:rsidR="00EE604E" w:rsidRDefault="00EE604E">
      <w:pPr>
        <w:pStyle w:val="TOC2"/>
        <w:rPr>
          <w:rFonts w:eastAsiaTheme="minorEastAsia"/>
          <w:color w:val="auto"/>
          <w:sz w:val="24"/>
          <w:szCs w:val="24"/>
          <w:lang w:val="en-US"/>
        </w:rPr>
      </w:pPr>
      <w:r w:rsidRPr="00FE73FD">
        <w:t>1.2.</w:t>
      </w:r>
      <w:r>
        <w:rPr>
          <w:rFonts w:eastAsiaTheme="minorEastAsia"/>
          <w:color w:val="auto"/>
          <w:sz w:val="24"/>
          <w:szCs w:val="24"/>
          <w:lang w:val="en-US"/>
        </w:rPr>
        <w:tab/>
      </w:r>
      <w:r>
        <w:t>Learning Objective</w:t>
      </w:r>
      <w:r>
        <w:tab/>
      </w:r>
      <w:r>
        <w:fldChar w:fldCharType="begin"/>
      </w:r>
      <w:r>
        <w:instrText xml:space="preserve"> PAGEREF _Toc462390353 \h </w:instrText>
      </w:r>
      <w:r>
        <w:fldChar w:fldCharType="separate"/>
      </w:r>
      <w:r>
        <w:t>7</w:t>
      </w:r>
      <w:r>
        <w:fldChar w:fldCharType="end"/>
      </w:r>
    </w:p>
    <w:p w14:paraId="16680A64" w14:textId="77777777" w:rsidR="00EE604E" w:rsidRDefault="00EE604E">
      <w:pPr>
        <w:pStyle w:val="TOC2"/>
        <w:rPr>
          <w:rFonts w:eastAsiaTheme="minorEastAsia"/>
          <w:color w:val="auto"/>
          <w:sz w:val="24"/>
          <w:szCs w:val="24"/>
          <w:lang w:val="en-US"/>
        </w:rPr>
      </w:pPr>
      <w:r w:rsidRPr="00FE73FD">
        <w:t>1.3.</w:t>
      </w:r>
      <w:r>
        <w:rPr>
          <w:rFonts w:eastAsiaTheme="minorEastAsia"/>
          <w:color w:val="auto"/>
          <w:sz w:val="24"/>
          <w:szCs w:val="24"/>
          <w:lang w:val="en-US"/>
        </w:rPr>
        <w:tab/>
      </w:r>
      <w:r>
        <w:t>Syllabus</w:t>
      </w:r>
      <w:r>
        <w:tab/>
      </w:r>
      <w:r>
        <w:fldChar w:fldCharType="begin"/>
      </w:r>
      <w:r>
        <w:instrText xml:space="preserve"> PAGEREF _Toc462390354 \h </w:instrText>
      </w:r>
      <w:r>
        <w:fldChar w:fldCharType="separate"/>
      </w:r>
      <w:r>
        <w:t>7</w:t>
      </w:r>
      <w:r>
        <w:fldChar w:fldCharType="end"/>
      </w:r>
    </w:p>
    <w:p w14:paraId="30634A50" w14:textId="77777777" w:rsidR="00EE604E" w:rsidRDefault="00EE604E">
      <w:pPr>
        <w:pStyle w:val="TOC3"/>
        <w:tabs>
          <w:tab w:val="left" w:pos="1134"/>
          <w:tab w:val="right" w:leader="dot" w:pos="10195"/>
        </w:tabs>
        <w:rPr>
          <w:rFonts w:eastAsiaTheme="minorEastAsia"/>
          <w:noProof/>
          <w:sz w:val="24"/>
          <w:szCs w:val="24"/>
          <w:lang w:val="en-US"/>
        </w:rPr>
      </w:pPr>
      <w:r w:rsidRPr="00FE73FD">
        <w:rPr>
          <w:noProof/>
        </w:rPr>
        <w:t>1.3.1.</w:t>
      </w:r>
      <w:r>
        <w:rPr>
          <w:rFonts w:eastAsiaTheme="minorEastAsia"/>
          <w:noProof/>
          <w:sz w:val="24"/>
          <w:szCs w:val="24"/>
          <w:lang w:val="en-US"/>
        </w:rPr>
        <w:tab/>
      </w:r>
      <w:r>
        <w:rPr>
          <w:noProof/>
        </w:rPr>
        <w:t>Lesson 1 – Background, types and functions of sound signals</w:t>
      </w:r>
      <w:r>
        <w:rPr>
          <w:noProof/>
        </w:rPr>
        <w:tab/>
      </w:r>
      <w:r>
        <w:rPr>
          <w:noProof/>
        </w:rPr>
        <w:fldChar w:fldCharType="begin"/>
      </w:r>
      <w:r>
        <w:rPr>
          <w:noProof/>
        </w:rPr>
        <w:instrText xml:space="preserve"> PAGEREF _Toc462390355 \h </w:instrText>
      </w:r>
      <w:r>
        <w:rPr>
          <w:noProof/>
        </w:rPr>
      </w:r>
      <w:r>
        <w:rPr>
          <w:noProof/>
        </w:rPr>
        <w:fldChar w:fldCharType="separate"/>
      </w:r>
      <w:r>
        <w:rPr>
          <w:noProof/>
        </w:rPr>
        <w:t>7</w:t>
      </w:r>
      <w:r>
        <w:rPr>
          <w:noProof/>
        </w:rPr>
        <w:fldChar w:fldCharType="end"/>
      </w:r>
    </w:p>
    <w:p w14:paraId="6C26AA70" w14:textId="77777777" w:rsidR="00EE604E" w:rsidRDefault="00EE604E">
      <w:pPr>
        <w:pStyle w:val="TOC3"/>
        <w:tabs>
          <w:tab w:val="left" w:pos="1134"/>
          <w:tab w:val="right" w:leader="dot" w:pos="10195"/>
        </w:tabs>
        <w:rPr>
          <w:rFonts w:eastAsiaTheme="minorEastAsia"/>
          <w:noProof/>
          <w:sz w:val="24"/>
          <w:szCs w:val="24"/>
          <w:lang w:val="en-US"/>
        </w:rPr>
      </w:pPr>
      <w:r w:rsidRPr="00FE73FD">
        <w:rPr>
          <w:noProof/>
        </w:rPr>
        <w:t>1.3.2.</w:t>
      </w:r>
      <w:r>
        <w:rPr>
          <w:rFonts w:eastAsiaTheme="minorEastAsia"/>
          <w:noProof/>
          <w:sz w:val="24"/>
          <w:szCs w:val="24"/>
          <w:lang w:val="en-US"/>
        </w:rPr>
        <w:tab/>
      </w:r>
      <w:r>
        <w:rPr>
          <w:noProof/>
        </w:rPr>
        <w:t>Lesson 2 – Considerations on the use of sound signals</w:t>
      </w:r>
      <w:r>
        <w:rPr>
          <w:noProof/>
        </w:rPr>
        <w:tab/>
      </w:r>
      <w:r>
        <w:rPr>
          <w:noProof/>
        </w:rPr>
        <w:fldChar w:fldCharType="begin"/>
      </w:r>
      <w:r>
        <w:rPr>
          <w:noProof/>
        </w:rPr>
        <w:instrText xml:space="preserve"> PAGEREF _Toc462390356 \h </w:instrText>
      </w:r>
      <w:r>
        <w:rPr>
          <w:noProof/>
        </w:rPr>
      </w:r>
      <w:r>
        <w:rPr>
          <w:noProof/>
        </w:rPr>
        <w:fldChar w:fldCharType="separate"/>
      </w:r>
      <w:r>
        <w:rPr>
          <w:noProof/>
        </w:rPr>
        <w:t>7</w:t>
      </w:r>
      <w:r>
        <w:rPr>
          <w:noProof/>
        </w:rPr>
        <w:fldChar w:fldCharType="end"/>
      </w:r>
    </w:p>
    <w:p w14:paraId="2265808D" w14:textId="77777777" w:rsidR="00EE604E" w:rsidRDefault="00EE604E">
      <w:pPr>
        <w:pStyle w:val="TOC1"/>
        <w:rPr>
          <w:rFonts w:eastAsiaTheme="minorEastAsia"/>
          <w:b w:val="0"/>
          <w:color w:val="auto"/>
          <w:sz w:val="24"/>
          <w:szCs w:val="24"/>
          <w:lang w:val="en-US"/>
        </w:rPr>
      </w:pPr>
      <w:r w:rsidRPr="00FE73FD">
        <w:t>2.</w:t>
      </w:r>
      <w:r>
        <w:rPr>
          <w:rFonts w:eastAsiaTheme="minorEastAsia"/>
          <w:b w:val="0"/>
          <w:color w:val="auto"/>
          <w:sz w:val="24"/>
          <w:szCs w:val="24"/>
          <w:lang w:val="en-US"/>
        </w:rPr>
        <w:tab/>
      </w:r>
      <w:r>
        <w:t>MODULE 2 – Sound signal installation</w:t>
      </w:r>
      <w:r>
        <w:tab/>
      </w:r>
      <w:r>
        <w:fldChar w:fldCharType="begin"/>
      </w:r>
      <w:r>
        <w:instrText xml:space="preserve"> PAGEREF _Toc462390357 \h </w:instrText>
      </w:r>
      <w:r>
        <w:fldChar w:fldCharType="separate"/>
      </w:r>
      <w:r>
        <w:t>7</w:t>
      </w:r>
      <w:r>
        <w:fldChar w:fldCharType="end"/>
      </w:r>
    </w:p>
    <w:p w14:paraId="2B01706C" w14:textId="77777777" w:rsidR="00EE604E" w:rsidRDefault="00EE604E">
      <w:pPr>
        <w:pStyle w:val="TOC2"/>
        <w:rPr>
          <w:rFonts w:eastAsiaTheme="minorEastAsia"/>
          <w:color w:val="auto"/>
          <w:sz w:val="24"/>
          <w:szCs w:val="24"/>
          <w:lang w:val="en-US"/>
        </w:rPr>
      </w:pPr>
      <w:r w:rsidRPr="00FE73FD">
        <w:t>2.1.</w:t>
      </w:r>
      <w:r>
        <w:rPr>
          <w:rFonts w:eastAsiaTheme="minorEastAsia"/>
          <w:color w:val="auto"/>
          <w:sz w:val="24"/>
          <w:szCs w:val="24"/>
          <w:lang w:val="en-US"/>
        </w:rPr>
        <w:tab/>
      </w:r>
      <w:r>
        <w:t>Scope</w:t>
      </w:r>
      <w:r>
        <w:tab/>
      </w:r>
      <w:r>
        <w:fldChar w:fldCharType="begin"/>
      </w:r>
      <w:r>
        <w:instrText xml:space="preserve"> PAGEREF _Toc462390358 \h </w:instrText>
      </w:r>
      <w:r>
        <w:fldChar w:fldCharType="separate"/>
      </w:r>
      <w:r>
        <w:t>7</w:t>
      </w:r>
      <w:r>
        <w:fldChar w:fldCharType="end"/>
      </w:r>
    </w:p>
    <w:p w14:paraId="7142B8D9" w14:textId="77777777" w:rsidR="00EE604E" w:rsidRDefault="00EE604E">
      <w:pPr>
        <w:pStyle w:val="TOC2"/>
        <w:rPr>
          <w:rFonts w:eastAsiaTheme="minorEastAsia"/>
          <w:color w:val="auto"/>
          <w:sz w:val="24"/>
          <w:szCs w:val="24"/>
          <w:lang w:val="en-US"/>
        </w:rPr>
      </w:pPr>
      <w:r w:rsidRPr="00FE73FD">
        <w:t>2.2.</w:t>
      </w:r>
      <w:r>
        <w:rPr>
          <w:rFonts w:eastAsiaTheme="minorEastAsia"/>
          <w:color w:val="auto"/>
          <w:sz w:val="24"/>
          <w:szCs w:val="24"/>
          <w:lang w:val="en-US"/>
        </w:rPr>
        <w:tab/>
      </w:r>
      <w:r>
        <w:t>Learning Objective</w:t>
      </w:r>
      <w:r>
        <w:tab/>
      </w:r>
      <w:r>
        <w:fldChar w:fldCharType="begin"/>
      </w:r>
      <w:r>
        <w:instrText xml:space="preserve"> PAGEREF _Toc462390359 \h </w:instrText>
      </w:r>
      <w:r>
        <w:fldChar w:fldCharType="separate"/>
      </w:r>
      <w:r>
        <w:t>7</w:t>
      </w:r>
      <w:r>
        <w:fldChar w:fldCharType="end"/>
      </w:r>
    </w:p>
    <w:p w14:paraId="27BA3FF7" w14:textId="77777777" w:rsidR="00EE604E" w:rsidRDefault="00EE604E">
      <w:pPr>
        <w:pStyle w:val="TOC2"/>
        <w:rPr>
          <w:rFonts w:eastAsiaTheme="minorEastAsia"/>
          <w:color w:val="auto"/>
          <w:sz w:val="24"/>
          <w:szCs w:val="24"/>
          <w:lang w:val="en-US"/>
        </w:rPr>
      </w:pPr>
      <w:r w:rsidRPr="00FE73FD">
        <w:t>2.3.</w:t>
      </w:r>
      <w:r>
        <w:rPr>
          <w:rFonts w:eastAsiaTheme="minorEastAsia"/>
          <w:color w:val="auto"/>
          <w:sz w:val="24"/>
          <w:szCs w:val="24"/>
          <w:lang w:val="en-US"/>
        </w:rPr>
        <w:tab/>
      </w:r>
      <w:r>
        <w:t>Syllabus</w:t>
      </w:r>
      <w:r>
        <w:tab/>
      </w:r>
      <w:r>
        <w:fldChar w:fldCharType="begin"/>
      </w:r>
      <w:r>
        <w:instrText xml:space="preserve"> PAGEREF _Toc462390360 \h </w:instrText>
      </w:r>
      <w:r>
        <w:fldChar w:fldCharType="separate"/>
      </w:r>
      <w:r>
        <w:t>7</w:t>
      </w:r>
      <w:r>
        <w:fldChar w:fldCharType="end"/>
      </w:r>
    </w:p>
    <w:p w14:paraId="2F34A632" w14:textId="77777777" w:rsidR="00EE604E" w:rsidRDefault="00EE604E">
      <w:pPr>
        <w:pStyle w:val="TOC3"/>
        <w:tabs>
          <w:tab w:val="left" w:pos="1134"/>
          <w:tab w:val="right" w:leader="dot" w:pos="10195"/>
        </w:tabs>
        <w:rPr>
          <w:rFonts w:eastAsiaTheme="minorEastAsia"/>
          <w:noProof/>
          <w:sz w:val="24"/>
          <w:szCs w:val="24"/>
          <w:lang w:val="en-US"/>
        </w:rPr>
      </w:pPr>
      <w:r w:rsidRPr="00FE73FD">
        <w:rPr>
          <w:noProof/>
        </w:rPr>
        <w:t>2.3.1.</w:t>
      </w:r>
      <w:r>
        <w:rPr>
          <w:rFonts w:eastAsiaTheme="minorEastAsia"/>
          <w:noProof/>
          <w:sz w:val="24"/>
          <w:szCs w:val="24"/>
          <w:lang w:val="en-US"/>
        </w:rPr>
        <w:tab/>
      </w:r>
      <w:r>
        <w:rPr>
          <w:noProof/>
        </w:rPr>
        <w:t>Lesson 1 – Installation of a short range electric sound signal</w:t>
      </w:r>
      <w:r>
        <w:rPr>
          <w:noProof/>
        </w:rPr>
        <w:tab/>
      </w:r>
      <w:r>
        <w:rPr>
          <w:noProof/>
        </w:rPr>
        <w:fldChar w:fldCharType="begin"/>
      </w:r>
      <w:r>
        <w:rPr>
          <w:noProof/>
        </w:rPr>
        <w:instrText xml:space="preserve"> PAGEREF _Toc462390361 \h </w:instrText>
      </w:r>
      <w:r>
        <w:rPr>
          <w:noProof/>
        </w:rPr>
      </w:r>
      <w:r>
        <w:rPr>
          <w:noProof/>
        </w:rPr>
        <w:fldChar w:fldCharType="separate"/>
      </w:r>
      <w:r>
        <w:rPr>
          <w:noProof/>
        </w:rPr>
        <w:t>7</w:t>
      </w:r>
      <w:r>
        <w:rPr>
          <w:noProof/>
        </w:rPr>
        <w:fldChar w:fldCharType="end"/>
      </w:r>
    </w:p>
    <w:p w14:paraId="11D8A03D" w14:textId="77777777" w:rsidR="00EE604E" w:rsidRDefault="00EE604E">
      <w:pPr>
        <w:pStyle w:val="TOC3"/>
        <w:tabs>
          <w:tab w:val="left" w:pos="1134"/>
          <w:tab w:val="right" w:leader="dot" w:pos="10195"/>
        </w:tabs>
        <w:rPr>
          <w:rFonts w:eastAsiaTheme="minorEastAsia"/>
          <w:noProof/>
          <w:sz w:val="24"/>
          <w:szCs w:val="24"/>
          <w:lang w:val="en-US"/>
        </w:rPr>
      </w:pPr>
      <w:r w:rsidRPr="00FE73FD">
        <w:rPr>
          <w:noProof/>
        </w:rPr>
        <w:t>2.3.2.</w:t>
      </w:r>
      <w:r>
        <w:rPr>
          <w:rFonts w:eastAsiaTheme="minorEastAsia"/>
          <w:noProof/>
          <w:sz w:val="24"/>
          <w:szCs w:val="24"/>
          <w:lang w:val="en-US"/>
        </w:rPr>
        <w:tab/>
      </w:r>
      <w:r>
        <w:rPr>
          <w:noProof/>
        </w:rPr>
        <w:t>Lesson 2 - Installation of a fog detector</w:t>
      </w:r>
      <w:r>
        <w:rPr>
          <w:noProof/>
        </w:rPr>
        <w:tab/>
      </w:r>
      <w:r>
        <w:rPr>
          <w:noProof/>
        </w:rPr>
        <w:fldChar w:fldCharType="begin"/>
      </w:r>
      <w:r>
        <w:rPr>
          <w:noProof/>
        </w:rPr>
        <w:instrText xml:space="preserve"> PAGEREF _Toc462390362 \h </w:instrText>
      </w:r>
      <w:r>
        <w:rPr>
          <w:noProof/>
        </w:rPr>
      </w:r>
      <w:r>
        <w:rPr>
          <w:noProof/>
        </w:rPr>
        <w:fldChar w:fldCharType="separate"/>
      </w:r>
      <w:r>
        <w:rPr>
          <w:noProof/>
        </w:rPr>
        <w:t>8</w:t>
      </w:r>
      <w:r>
        <w:rPr>
          <w:noProof/>
        </w:rPr>
        <w:fldChar w:fldCharType="end"/>
      </w:r>
    </w:p>
    <w:p w14:paraId="3E87EFFE" w14:textId="77777777" w:rsidR="00EE604E" w:rsidRDefault="00EE604E">
      <w:pPr>
        <w:pStyle w:val="TOC3"/>
        <w:tabs>
          <w:tab w:val="left" w:pos="1134"/>
          <w:tab w:val="right" w:leader="dot" w:pos="10195"/>
        </w:tabs>
        <w:rPr>
          <w:rFonts w:eastAsiaTheme="minorEastAsia"/>
          <w:noProof/>
          <w:sz w:val="24"/>
          <w:szCs w:val="24"/>
          <w:lang w:val="en-US"/>
        </w:rPr>
      </w:pPr>
      <w:r w:rsidRPr="00FE73FD">
        <w:rPr>
          <w:noProof/>
        </w:rPr>
        <w:t>2.3.3.</w:t>
      </w:r>
      <w:r>
        <w:rPr>
          <w:rFonts w:eastAsiaTheme="minorEastAsia"/>
          <w:noProof/>
          <w:sz w:val="24"/>
          <w:szCs w:val="24"/>
          <w:lang w:val="en-US"/>
        </w:rPr>
        <w:tab/>
      </w:r>
      <w:r>
        <w:rPr>
          <w:noProof/>
        </w:rPr>
        <w:t>Lesson 3 – Commissioning and calibration</w:t>
      </w:r>
      <w:r>
        <w:rPr>
          <w:noProof/>
        </w:rPr>
        <w:tab/>
      </w:r>
      <w:r>
        <w:rPr>
          <w:noProof/>
        </w:rPr>
        <w:fldChar w:fldCharType="begin"/>
      </w:r>
      <w:r>
        <w:rPr>
          <w:noProof/>
        </w:rPr>
        <w:instrText xml:space="preserve"> PAGEREF _Toc462390363 \h </w:instrText>
      </w:r>
      <w:r>
        <w:rPr>
          <w:noProof/>
        </w:rPr>
      </w:r>
      <w:r>
        <w:rPr>
          <w:noProof/>
        </w:rPr>
        <w:fldChar w:fldCharType="separate"/>
      </w:r>
      <w:r>
        <w:rPr>
          <w:noProof/>
        </w:rPr>
        <w:t>8</w:t>
      </w:r>
      <w:r>
        <w:rPr>
          <w:noProof/>
        </w:rPr>
        <w:fldChar w:fldCharType="end"/>
      </w:r>
    </w:p>
    <w:p w14:paraId="000EC715" w14:textId="77777777" w:rsidR="00EE604E" w:rsidRDefault="00EE604E">
      <w:pPr>
        <w:pStyle w:val="TOC1"/>
        <w:rPr>
          <w:rFonts w:eastAsiaTheme="minorEastAsia"/>
          <w:b w:val="0"/>
          <w:color w:val="auto"/>
          <w:sz w:val="24"/>
          <w:szCs w:val="24"/>
          <w:lang w:val="en-US"/>
        </w:rPr>
      </w:pPr>
      <w:r w:rsidRPr="00FE73FD">
        <w:t>3.</w:t>
      </w:r>
      <w:r>
        <w:rPr>
          <w:rFonts w:eastAsiaTheme="minorEastAsia"/>
          <w:b w:val="0"/>
          <w:color w:val="auto"/>
          <w:sz w:val="24"/>
          <w:szCs w:val="24"/>
          <w:lang w:val="en-US"/>
        </w:rPr>
        <w:tab/>
      </w:r>
      <w:r>
        <w:t>ASSESSMENT</w:t>
      </w:r>
      <w:r>
        <w:tab/>
      </w:r>
      <w:r>
        <w:fldChar w:fldCharType="begin"/>
      </w:r>
      <w:r>
        <w:instrText xml:space="preserve"> PAGEREF _Toc462390364 \h </w:instrText>
      </w:r>
      <w:r>
        <w:fldChar w:fldCharType="separate"/>
      </w:r>
      <w:r>
        <w:t>8</w:t>
      </w:r>
      <w:r>
        <w:fldChar w:fldCharType="end"/>
      </w:r>
    </w:p>
    <w:p w14:paraId="51F82202" w14:textId="77777777" w:rsidR="00EE604E" w:rsidRDefault="00EE604E">
      <w:pPr>
        <w:pStyle w:val="TOC1"/>
        <w:rPr>
          <w:rFonts w:eastAsiaTheme="minorEastAsia"/>
          <w:b w:val="0"/>
          <w:color w:val="auto"/>
          <w:sz w:val="24"/>
          <w:szCs w:val="24"/>
          <w:lang w:val="en-US"/>
        </w:rPr>
      </w:pPr>
      <w:r w:rsidRPr="00FE73FD">
        <w:t>4.</w:t>
      </w:r>
      <w:r>
        <w:rPr>
          <w:rFonts w:eastAsiaTheme="minorEastAsia"/>
          <w:b w:val="0"/>
          <w:color w:val="auto"/>
          <w:sz w:val="24"/>
          <w:szCs w:val="24"/>
          <w:lang w:val="en-US"/>
        </w:rPr>
        <w:tab/>
      </w:r>
      <w:r>
        <w:t>SITE VISIT</w:t>
      </w:r>
      <w:r>
        <w:tab/>
      </w:r>
      <w:r>
        <w:fldChar w:fldCharType="begin"/>
      </w:r>
      <w:r>
        <w:instrText xml:space="preserve"> PAGEREF _Toc462390365 \h </w:instrText>
      </w:r>
      <w:r>
        <w:fldChar w:fldCharType="separate"/>
      </w:r>
      <w:r>
        <w:t>8</w:t>
      </w:r>
      <w:r>
        <w:fldChar w:fldCharType="end"/>
      </w:r>
    </w:p>
    <w:p w14:paraId="732BBB63"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6FC0C7F0" w14:textId="77777777" w:rsidR="00D36983" w:rsidRPr="00093294" w:rsidRDefault="00D36983" w:rsidP="00D36983">
      <w:pPr>
        <w:pStyle w:val="ListofFigures"/>
      </w:pPr>
      <w:r w:rsidRPr="00093294">
        <w:t>List of Tables</w:t>
      </w:r>
    </w:p>
    <w:p w14:paraId="0573E5E5" w14:textId="77777777" w:rsidR="00EE604E"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EE604E">
        <w:rPr>
          <w:noProof/>
        </w:rPr>
        <w:t>Table 1</w:t>
      </w:r>
      <w:r w:rsidR="00EE604E">
        <w:rPr>
          <w:rFonts w:eastAsiaTheme="minorEastAsia"/>
          <w:i w:val="0"/>
          <w:noProof/>
          <w:sz w:val="24"/>
          <w:szCs w:val="24"/>
          <w:lang w:val="en-US"/>
        </w:rPr>
        <w:tab/>
      </w:r>
      <w:r w:rsidR="00EE604E">
        <w:rPr>
          <w:noProof/>
        </w:rPr>
        <w:t>Table of Teaching Modules</w:t>
      </w:r>
      <w:r w:rsidR="00EE604E">
        <w:rPr>
          <w:noProof/>
        </w:rPr>
        <w:tab/>
      </w:r>
      <w:r w:rsidR="00EE604E">
        <w:rPr>
          <w:noProof/>
        </w:rPr>
        <w:fldChar w:fldCharType="begin"/>
      </w:r>
      <w:r w:rsidR="00EE604E">
        <w:rPr>
          <w:noProof/>
        </w:rPr>
        <w:instrText xml:space="preserve"> PAGEREF _Toc462390335 \h </w:instrText>
      </w:r>
      <w:r w:rsidR="00EE604E">
        <w:rPr>
          <w:noProof/>
        </w:rPr>
      </w:r>
      <w:r w:rsidR="00EE604E">
        <w:rPr>
          <w:noProof/>
        </w:rPr>
        <w:fldChar w:fldCharType="separate"/>
      </w:r>
      <w:r w:rsidR="00EE604E">
        <w:rPr>
          <w:noProof/>
        </w:rPr>
        <w:t>5</w:t>
      </w:r>
      <w:r w:rsidR="00EE604E">
        <w:rPr>
          <w:noProof/>
        </w:rPr>
        <w:fldChar w:fldCharType="end"/>
      </w:r>
    </w:p>
    <w:p w14:paraId="4A2A4FD6" w14:textId="77777777" w:rsidR="00D36983" w:rsidRPr="00093294" w:rsidRDefault="00D36983" w:rsidP="00D36983">
      <w:r w:rsidRPr="00093294">
        <w:fldChar w:fldCharType="end"/>
      </w:r>
    </w:p>
    <w:p w14:paraId="54458FD2" w14:textId="77777777" w:rsidR="00EB6F3C" w:rsidRPr="00093294" w:rsidRDefault="00EB6F3C" w:rsidP="00883AE3"/>
    <w:p w14:paraId="0BAB4548"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448D9467" w14:textId="77777777" w:rsidR="00465491" w:rsidRPr="00093294" w:rsidRDefault="00465491" w:rsidP="00465491">
      <w:pPr>
        <w:pStyle w:val="Forward"/>
      </w:pPr>
      <w:bookmarkStart w:id="11" w:name="_Toc419881195"/>
      <w:r w:rsidRPr="00093294">
        <w:lastRenderedPageBreak/>
        <w:t>FOREWORD</w:t>
      </w:r>
      <w:bookmarkEnd w:id="11"/>
    </w:p>
    <w:p w14:paraId="06830492" w14:textId="77777777" w:rsidR="0010151D" w:rsidRPr="00933831" w:rsidRDefault="0010151D" w:rsidP="0010151D">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Aids to Navigation (AtoN) service delivery, from inception through installation and maintenance to replacement or removal at the end of a planned </w:t>
      </w:r>
      <w:proofErr w:type="gramStart"/>
      <w:r w:rsidRPr="00933831">
        <w:rPr>
          <w:rFonts w:cs="Arial"/>
          <w:lang w:eastAsia="de-DE"/>
        </w:rPr>
        <w:t>life-cycle</w:t>
      </w:r>
      <w:proofErr w:type="gramEnd"/>
      <w:r w:rsidRPr="00933831">
        <w:rPr>
          <w:rFonts w:cs="Arial"/>
          <w:lang w:eastAsia="de-DE"/>
        </w:rPr>
        <w:t>, is critical to the consistent provision of that AtoN service.</w:t>
      </w:r>
    </w:p>
    <w:p w14:paraId="6B52FDA6" w14:textId="77777777" w:rsidR="0010151D" w:rsidRPr="00933831" w:rsidRDefault="0010151D" w:rsidP="0010151D">
      <w:pPr>
        <w:pStyle w:val="BodyText"/>
        <w:rPr>
          <w:rFonts w:cs="Arial"/>
          <w:lang w:eastAsia="de-DE"/>
        </w:rPr>
      </w:pPr>
      <w:proofErr w:type="gramStart"/>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roofErr w:type="gramEnd"/>
    </w:p>
    <w:p w14:paraId="69D9B460"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t>
      </w:r>
      <w:proofErr w:type="gramStart"/>
      <w:r w:rsidRPr="00933831">
        <w:rPr>
          <w:rFonts w:cs="Arial"/>
          <w:lang w:eastAsia="de-DE"/>
        </w:rPr>
        <w:t>WWA.L2.0 which</w:t>
      </w:r>
      <w:proofErr w:type="gramEnd"/>
      <w:r w:rsidRPr="00933831">
        <w:rPr>
          <w:rFonts w:cs="Arial"/>
          <w:lang w:eastAsia="de-DE"/>
        </w:rPr>
        <w:t xml:space="preserve"> contains standard guidance for the conduct of all Level 2 model courses</w:t>
      </w:r>
    </w:p>
    <w:p w14:paraId="5FE9B671" w14:textId="77777777" w:rsidR="00465491" w:rsidRPr="00093294" w:rsidRDefault="0010151D" w:rsidP="0010151D">
      <w:pPr>
        <w:pStyle w:val="BodyText"/>
      </w:pPr>
      <w:r w:rsidRPr="00933831">
        <w:rPr>
          <w:rFonts w:cs="Arial"/>
          <w:lang w:eastAsia="de-DE"/>
        </w:rPr>
        <w:t xml:space="preserve">This model course </w:t>
      </w:r>
      <w:proofErr w:type="gramStart"/>
      <w:r w:rsidRPr="00933831">
        <w:rPr>
          <w:rFonts w:cs="Arial"/>
          <w:lang w:eastAsia="de-DE"/>
        </w:rPr>
        <w:t>is intended</w:t>
      </w:r>
      <w:proofErr w:type="gramEnd"/>
      <w:r w:rsidRPr="00933831">
        <w:rPr>
          <w:rFonts w:cs="Arial"/>
          <w:lang w:eastAsia="de-DE"/>
        </w:rPr>
        <w:t xml:space="preserve">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xml:space="preserve">.  Assistance in implementing this and other model courses </w:t>
      </w:r>
      <w:proofErr w:type="gramStart"/>
      <w:r w:rsidRPr="00933831">
        <w:rPr>
          <w:rFonts w:cs="Arial"/>
          <w:lang w:eastAsia="de-DE"/>
        </w:rPr>
        <w:t>may be obtained</w:t>
      </w:r>
      <w:proofErr w:type="gramEnd"/>
      <w:r w:rsidRPr="00933831">
        <w:rPr>
          <w:rFonts w:cs="Arial"/>
          <w:lang w:eastAsia="de-DE"/>
        </w:rPr>
        <w:t xml:space="preserve"> from the IALA World Wide Academy at the following address:</w:t>
      </w:r>
    </w:p>
    <w:p w14:paraId="2408F8A6" w14:textId="77777777" w:rsidR="00D95BDA" w:rsidRPr="00093294" w:rsidRDefault="00D95BDA" w:rsidP="00465491">
      <w:pPr>
        <w:pStyle w:val="BodyText"/>
      </w:pPr>
    </w:p>
    <w:p w14:paraId="0737CBDB" w14:textId="77777777" w:rsidR="00D95BDA" w:rsidRDefault="00D95BDA" w:rsidP="00465491">
      <w:pPr>
        <w:pStyle w:val="BodyText"/>
      </w:pPr>
    </w:p>
    <w:p w14:paraId="029431FB" w14:textId="77777777" w:rsidR="00380F03" w:rsidRPr="00093294" w:rsidRDefault="00380F03" w:rsidP="00465491">
      <w:pPr>
        <w:pStyle w:val="BodyText"/>
      </w:pPr>
    </w:p>
    <w:p w14:paraId="0A4E1E1D"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71E5ED4A"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1CCD2DE8" w14:textId="77777777" w:rsidR="00380F03" w:rsidRPr="003322BB" w:rsidRDefault="00380F03" w:rsidP="00380F03">
      <w:pPr>
        <w:pStyle w:val="BodyText"/>
        <w:tabs>
          <w:tab w:val="left" w:pos="6521"/>
          <w:tab w:val="left" w:pos="7513"/>
        </w:tabs>
        <w:spacing w:after="0"/>
        <w:rPr>
          <w:lang w:eastAsia="de-DE"/>
        </w:rPr>
      </w:pPr>
      <w:proofErr w:type="gramStart"/>
      <w:r>
        <w:rPr>
          <w:lang w:eastAsia="de-DE"/>
        </w:rPr>
        <w:t>10</w:t>
      </w:r>
      <w:proofErr w:type="gramEnd"/>
      <w:r>
        <w:rPr>
          <w:lang w:eastAsia="de-DE"/>
        </w:rPr>
        <w:t xml:space="preserve"> rue des </w:t>
      </w:r>
      <w:proofErr w:type="spellStart"/>
      <w:r>
        <w:rPr>
          <w:lang w:eastAsia="de-DE"/>
        </w:rPr>
        <w:t>Gaudines</w:t>
      </w:r>
      <w:proofErr w:type="spellEnd"/>
      <w:r w:rsidRPr="003322BB">
        <w:rPr>
          <w:lang w:eastAsia="de-DE"/>
        </w:rPr>
        <w:tab/>
        <w:t>Fax:</w:t>
      </w:r>
      <w:r w:rsidRPr="003322BB">
        <w:rPr>
          <w:lang w:eastAsia="de-DE"/>
        </w:rPr>
        <w:tab/>
        <w:t>(+) 33 1 34 51 82 05</w:t>
      </w:r>
    </w:p>
    <w:p w14:paraId="0666D58E" w14:textId="77777777" w:rsidR="00380F03" w:rsidRPr="003322BB" w:rsidRDefault="00380F03" w:rsidP="00380F03">
      <w:pPr>
        <w:pStyle w:val="BodyText"/>
        <w:tabs>
          <w:tab w:val="left" w:pos="6521"/>
          <w:tab w:val="left" w:pos="7513"/>
        </w:tabs>
        <w:spacing w:after="0"/>
      </w:pPr>
      <w:proofErr w:type="gramStart"/>
      <w:r w:rsidRPr="003322BB">
        <w:rPr>
          <w:lang w:eastAsia="de-DE"/>
        </w:rPr>
        <w:t>78100</w:t>
      </w:r>
      <w:proofErr w:type="gramEnd"/>
      <w:r>
        <w:rPr>
          <w:lang w:eastAsia="de-DE"/>
        </w:rPr>
        <w:t xml:space="preserve"> </w:t>
      </w:r>
      <w:r w:rsidRPr="003322BB">
        <w:rPr>
          <w:lang w:eastAsia="de-DE"/>
        </w:rPr>
        <w:t xml:space="preserve">Saint </w:t>
      </w:r>
      <w:proofErr w:type="spellStart"/>
      <w:r w:rsidRPr="003322BB">
        <w:rPr>
          <w:lang w:eastAsia="de-DE"/>
        </w:rPr>
        <w:t>Germain-en-Laye</w:t>
      </w:r>
      <w:proofErr w:type="spellEnd"/>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321B6BDF"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61062832" w14:textId="77777777" w:rsidR="00465491" w:rsidRPr="00093294" w:rsidRDefault="00465491" w:rsidP="00AC1940">
      <w:pPr>
        <w:pStyle w:val="BodyText"/>
        <w:tabs>
          <w:tab w:val="left" w:pos="6521"/>
          <w:tab w:val="left" w:pos="7513"/>
        </w:tabs>
      </w:pPr>
      <w:r w:rsidRPr="00093294">
        <w:br w:type="page"/>
      </w:r>
    </w:p>
    <w:p w14:paraId="4440EC5E" w14:textId="77777777" w:rsidR="00465491" w:rsidRPr="00093294" w:rsidRDefault="00513460" w:rsidP="00513460">
      <w:pPr>
        <w:pStyle w:val="Part"/>
      </w:pPr>
      <w:bookmarkStart w:id="12" w:name="_Toc442348085"/>
      <w:bookmarkStart w:id="13" w:name="_Toc462390341"/>
      <w:r w:rsidRPr="00093294">
        <w:lastRenderedPageBreak/>
        <w:t xml:space="preserve">- </w:t>
      </w:r>
      <w:r w:rsidR="007D747F" w:rsidRPr="00093294">
        <w:rPr>
          <w:caps w:val="0"/>
        </w:rPr>
        <w:t>COURSE OVERVIEW</w:t>
      </w:r>
      <w:bookmarkEnd w:id="12"/>
      <w:bookmarkEnd w:id="13"/>
    </w:p>
    <w:p w14:paraId="09B8A2B3" w14:textId="77777777" w:rsidR="00465491" w:rsidRPr="00093294" w:rsidRDefault="0010151D" w:rsidP="00665C35">
      <w:pPr>
        <w:pStyle w:val="Heading1"/>
        <w:numPr>
          <w:ilvl w:val="0"/>
          <w:numId w:val="19"/>
        </w:numPr>
      </w:pPr>
      <w:bookmarkStart w:id="14" w:name="_Toc462390342"/>
      <w:r>
        <w:t>SCOPE</w:t>
      </w:r>
      <w:bookmarkEnd w:id="14"/>
    </w:p>
    <w:p w14:paraId="0B466A9F" w14:textId="77777777" w:rsidR="00465491" w:rsidRPr="00093294" w:rsidRDefault="00465491" w:rsidP="00465491">
      <w:pPr>
        <w:pStyle w:val="Heading1separatationline"/>
      </w:pPr>
    </w:p>
    <w:p w14:paraId="6C0F23E9" w14:textId="77777777" w:rsidR="00970330" w:rsidRPr="00970330" w:rsidRDefault="00970330" w:rsidP="00970330">
      <w:pPr>
        <w:pStyle w:val="BodyText"/>
      </w:pPr>
      <w:r w:rsidRPr="00970330">
        <w:t xml:space="preserve">This course </w:t>
      </w:r>
      <w:proofErr w:type="gramStart"/>
      <w:r w:rsidRPr="00970330">
        <w:t>is intended</w:t>
      </w:r>
      <w:proofErr w:type="gramEnd"/>
      <w:r w:rsidRPr="00970330">
        <w:t xml:space="preserve"> to provide technicians with the theoretical and practical training necessary to have a basic understanding of the types and functions of sound signals and a satisfactory understanding how to install a modern sound signal and fog detector.</w:t>
      </w:r>
    </w:p>
    <w:p w14:paraId="51B66666" w14:textId="2B041269" w:rsidR="00465491" w:rsidRPr="00093294" w:rsidRDefault="00970330" w:rsidP="00970330">
      <w:pPr>
        <w:pStyle w:val="BodyText"/>
      </w:pPr>
      <w:r w:rsidRPr="00970330">
        <w:t xml:space="preserve">This introductory course is intended to be supported by further training modules on power supplies and maintenance. </w:t>
      </w:r>
      <w:r>
        <w:t xml:space="preserve"> </w:t>
      </w:r>
      <w:r w:rsidRPr="00970330">
        <w:t xml:space="preserve">Details of these supporting model courses </w:t>
      </w:r>
      <w:proofErr w:type="gramStart"/>
      <w:r w:rsidRPr="00970330">
        <w:t>can be found</w:t>
      </w:r>
      <w:proofErr w:type="gramEnd"/>
      <w:r w:rsidRPr="00970330">
        <w:t xml:space="preserve"> in the Level 2 Technician training overview document IALA WWA L2.0.</w:t>
      </w:r>
    </w:p>
    <w:p w14:paraId="5D83317E" w14:textId="77777777" w:rsidR="00D2697A" w:rsidRDefault="0010151D" w:rsidP="0010151D">
      <w:pPr>
        <w:pStyle w:val="Heading1"/>
      </w:pPr>
      <w:bookmarkStart w:id="15" w:name="_Toc462390343"/>
      <w:r>
        <w:rPr>
          <w:caps w:val="0"/>
        </w:rPr>
        <w:t>OBJECTIVE</w:t>
      </w:r>
      <w:bookmarkEnd w:id="15"/>
    </w:p>
    <w:p w14:paraId="0D0E91D5" w14:textId="77777777" w:rsidR="0010151D" w:rsidRDefault="0010151D" w:rsidP="0010151D">
      <w:pPr>
        <w:pStyle w:val="Heading1separatationline"/>
      </w:pPr>
    </w:p>
    <w:p w14:paraId="02FD50CE" w14:textId="37EE45F9" w:rsidR="0010151D" w:rsidRPr="0010151D" w:rsidRDefault="00970330" w:rsidP="0010151D">
      <w:pPr>
        <w:pStyle w:val="BodyText"/>
      </w:pPr>
      <w:r w:rsidRPr="009D23A8">
        <w:t xml:space="preserve">Upon successful completion of this course, </w:t>
      </w:r>
      <w:r>
        <w:t>participants</w:t>
      </w:r>
      <w:r w:rsidRPr="009D23A8">
        <w:t xml:space="preserve"> will have acquired sufficient knowledge and s</w:t>
      </w:r>
      <w:r>
        <w:t xml:space="preserve">kill to understand the types of sound signals used by </w:t>
      </w:r>
      <w:r w:rsidRPr="009D23A8">
        <w:t>their organizations</w:t>
      </w:r>
      <w:r>
        <w:t xml:space="preserve"> and to install a modern sound signal and fog detector under supervision</w:t>
      </w:r>
      <w:r w:rsidRPr="009D23A8">
        <w:t>.</w:t>
      </w:r>
    </w:p>
    <w:p w14:paraId="4B1199B2" w14:textId="77777777" w:rsidR="0010151D" w:rsidRDefault="0010151D" w:rsidP="0010151D">
      <w:pPr>
        <w:pStyle w:val="Heading1"/>
      </w:pPr>
      <w:bookmarkStart w:id="16" w:name="_Toc462390344"/>
      <w:r>
        <w:t>COURSE OUTLINE</w:t>
      </w:r>
      <w:bookmarkEnd w:id="16"/>
    </w:p>
    <w:p w14:paraId="7D42179B" w14:textId="77777777" w:rsidR="0010151D" w:rsidRDefault="0010151D" w:rsidP="0010151D">
      <w:pPr>
        <w:pStyle w:val="Heading1separatationline"/>
      </w:pPr>
    </w:p>
    <w:p w14:paraId="6B909343" w14:textId="4F629D41" w:rsidR="002A689F" w:rsidRPr="0010151D" w:rsidRDefault="00970330" w:rsidP="0010151D">
      <w:pPr>
        <w:pStyle w:val="BodyText"/>
      </w:pPr>
      <w:r w:rsidRPr="00BC22E9">
        <w:t xml:space="preserve">This </w:t>
      </w:r>
      <w:r>
        <w:t xml:space="preserve">mainly practical </w:t>
      </w:r>
      <w:r w:rsidRPr="00BC22E9">
        <w:t xml:space="preserve">course is intended to </w:t>
      </w:r>
      <w:r>
        <w:t>give participants sufficient competency to install a modern sound signal and fog detector under supervision</w:t>
      </w:r>
      <w:r w:rsidRPr="00BC22E9">
        <w:t>.</w:t>
      </w:r>
      <w:r>
        <w:t xml:space="preserve">  </w:t>
      </w:r>
      <w:r w:rsidRPr="00BC22E9">
        <w:t xml:space="preserve">The complete course </w:t>
      </w:r>
      <w:r>
        <w:t xml:space="preserve">comprises </w:t>
      </w:r>
      <w:proofErr w:type="gramStart"/>
      <w:r>
        <w:t>1</w:t>
      </w:r>
      <w:proofErr w:type="gramEnd"/>
      <w:r w:rsidRPr="00BC22E9">
        <w:t xml:space="preserve"> </w:t>
      </w:r>
      <w:r>
        <w:t>theoretical classroom module; 1 practical module and a site visit.</w:t>
      </w:r>
    </w:p>
    <w:p w14:paraId="246E5838" w14:textId="77777777" w:rsidR="0010151D" w:rsidRDefault="0010151D" w:rsidP="0010151D">
      <w:pPr>
        <w:pStyle w:val="Heading1"/>
      </w:pPr>
      <w:bookmarkStart w:id="17" w:name="_Toc462390345"/>
      <w:r>
        <w:t>TEACHING MODULES</w:t>
      </w:r>
      <w:bookmarkEnd w:id="17"/>
    </w:p>
    <w:p w14:paraId="383B1EF5" w14:textId="77777777" w:rsidR="0010151D" w:rsidRDefault="0010151D" w:rsidP="0010151D">
      <w:pPr>
        <w:pStyle w:val="Heading1separatationline"/>
      </w:pPr>
    </w:p>
    <w:p w14:paraId="4F1F62D6" w14:textId="77777777" w:rsidR="0010151D" w:rsidRDefault="0010151D" w:rsidP="00EA4259">
      <w:pPr>
        <w:pStyle w:val="Tablecaption"/>
        <w:jc w:val="center"/>
      </w:pPr>
      <w:bookmarkStart w:id="18" w:name="_Toc462390335"/>
      <w:r>
        <w:t>Table of Teaching Modules</w:t>
      </w:r>
      <w:bookmarkEnd w:id="18"/>
    </w:p>
    <w:tbl>
      <w:tblPr>
        <w:tblW w:w="8921" w:type="dxa"/>
        <w:jc w:val="center"/>
        <w:tblLayout w:type="fixed"/>
        <w:tblLook w:val="0000" w:firstRow="0" w:lastRow="0" w:firstColumn="0" w:lastColumn="0" w:noHBand="0" w:noVBand="0"/>
      </w:tblPr>
      <w:tblGrid>
        <w:gridCol w:w="3124"/>
        <w:gridCol w:w="1296"/>
        <w:gridCol w:w="4501"/>
      </w:tblGrid>
      <w:tr w:rsidR="00EA4259" w:rsidRPr="001A35C8" w14:paraId="7F14B485" w14:textId="77777777" w:rsidTr="0097033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21F90AD"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0FFDE3AA" w14:textId="77777777" w:rsidR="00EA4259" w:rsidRPr="0081138A" w:rsidRDefault="00EA4259" w:rsidP="00EA4259">
            <w:pPr>
              <w:pStyle w:val="Tableheading"/>
              <w:jc w:val="center"/>
            </w:pPr>
            <w:r w:rsidRPr="0081138A">
              <w:t>Time in hours</w:t>
            </w:r>
          </w:p>
        </w:tc>
        <w:tc>
          <w:tcPr>
            <w:tcW w:w="4501" w:type="dxa"/>
            <w:tcBorders>
              <w:top w:val="single" w:sz="6" w:space="0" w:color="000000"/>
              <w:left w:val="single" w:sz="4" w:space="0" w:color="000000"/>
              <w:bottom w:val="single" w:sz="4" w:space="0" w:color="000000"/>
              <w:right w:val="single" w:sz="4" w:space="0" w:color="000000"/>
            </w:tcBorders>
            <w:vAlign w:val="center"/>
          </w:tcPr>
          <w:p w14:paraId="1A13A7AF" w14:textId="77777777" w:rsidR="00EA4259" w:rsidRPr="0081138A" w:rsidRDefault="00EA4259" w:rsidP="00EA4259">
            <w:pPr>
              <w:pStyle w:val="Tableheading"/>
            </w:pPr>
            <w:r w:rsidRPr="0081138A">
              <w:t>Overview</w:t>
            </w:r>
          </w:p>
        </w:tc>
      </w:tr>
      <w:tr w:rsidR="00EA4259" w:rsidRPr="001A35C8" w14:paraId="391DDE11" w14:textId="77777777" w:rsidTr="00970330">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585E4B40" w14:textId="115B5C18" w:rsidR="00EA4259" w:rsidRPr="00B407CF" w:rsidRDefault="00EA4259" w:rsidP="00970330">
            <w:pPr>
              <w:pStyle w:val="Tabletext"/>
              <w:rPr>
                <w:sz w:val="22"/>
                <w:rPrChange w:id="19" w:author="Adam Hay" w:date="2016-10-11T23:02:00Z">
                  <w:rPr/>
                </w:rPrChange>
              </w:rPr>
            </w:pPr>
            <w:r w:rsidRPr="00B407CF">
              <w:rPr>
                <w:sz w:val="22"/>
                <w:rPrChange w:id="20" w:author="Adam Hay" w:date="2016-10-11T23:02:00Z">
                  <w:rPr/>
                </w:rPrChange>
              </w:rPr>
              <w:t xml:space="preserve">Introduction to </w:t>
            </w:r>
            <w:r w:rsidR="00970330" w:rsidRPr="00B407CF">
              <w:rPr>
                <w:sz w:val="22"/>
                <w:rPrChange w:id="21" w:author="Adam Hay" w:date="2016-10-11T23:02:00Z">
                  <w:rPr/>
                </w:rPrChange>
              </w:rPr>
              <w:t>sound signals</w:t>
            </w:r>
          </w:p>
        </w:tc>
        <w:tc>
          <w:tcPr>
            <w:tcW w:w="1296" w:type="dxa"/>
            <w:tcBorders>
              <w:top w:val="single" w:sz="6" w:space="0" w:color="000000"/>
              <w:left w:val="single" w:sz="4" w:space="0" w:color="000000"/>
              <w:bottom w:val="single" w:sz="4" w:space="0" w:color="000000"/>
              <w:right w:val="single" w:sz="4" w:space="0" w:color="000000"/>
            </w:tcBorders>
            <w:vAlign w:val="center"/>
          </w:tcPr>
          <w:p w14:paraId="3479B6AF" w14:textId="52D9FB0C" w:rsidR="00EA4259" w:rsidRPr="00B407CF" w:rsidRDefault="00970330" w:rsidP="00EA4259">
            <w:pPr>
              <w:pStyle w:val="Tabletext"/>
              <w:jc w:val="center"/>
              <w:rPr>
                <w:sz w:val="22"/>
                <w:rPrChange w:id="22" w:author="Adam Hay" w:date="2016-10-11T23:02:00Z">
                  <w:rPr/>
                </w:rPrChange>
              </w:rPr>
            </w:pPr>
            <w:r w:rsidRPr="00B407CF">
              <w:rPr>
                <w:sz w:val="22"/>
                <w:rPrChange w:id="23" w:author="Adam Hay" w:date="2016-10-11T23:02:00Z">
                  <w:rPr/>
                </w:rPrChange>
              </w:rPr>
              <w:t>1</w:t>
            </w:r>
            <w:r w:rsidR="00EA4259" w:rsidRPr="00B407CF">
              <w:rPr>
                <w:sz w:val="22"/>
                <w:rPrChange w:id="24" w:author="Adam Hay" w:date="2016-10-11T23:02:00Z">
                  <w:rPr/>
                </w:rPrChange>
              </w:rPr>
              <w:t>.0</w:t>
            </w:r>
          </w:p>
        </w:tc>
        <w:tc>
          <w:tcPr>
            <w:tcW w:w="4501" w:type="dxa"/>
            <w:tcBorders>
              <w:top w:val="single" w:sz="6" w:space="0" w:color="000000"/>
              <w:left w:val="single" w:sz="4" w:space="0" w:color="000000"/>
              <w:bottom w:val="single" w:sz="4" w:space="0" w:color="000000"/>
              <w:right w:val="single" w:sz="4" w:space="0" w:color="000000"/>
            </w:tcBorders>
          </w:tcPr>
          <w:p w14:paraId="6B305AF2" w14:textId="38B0392D" w:rsidR="00BB28FC" w:rsidRPr="00B407CF" w:rsidRDefault="00970330" w:rsidP="00970330">
            <w:pPr>
              <w:pStyle w:val="Tabletext"/>
              <w:rPr>
                <w:sz w:val="22"/>
                <w:rPrChange w:id="25" w:author="Adam Hay" w:date="2016-10-11T23:02:00Z">
                  <w:rPr/>
                </w:rPrChange>
              </w:rPr>
            </w:pPr>
            <w:r w:rsidRPr="00B407CF">
              <w:rPr>
                <w:sz w:val="22"/>
                <w:rPrChange w:id="26" w:author="Adam Hay" w:date="2016-10-11T23:02:00Z">
                  <w:rPr/>
                </w:rPrChange>
              </w:rPr>
              <w:t>This module describes the history of sound signals, the IALA policy on their use and modern types of sound signals and fog detectors</w:t>
            </w:r>
          </w:p>
        </w:tc>
      </w:tr>
      <w:tr w:rsidR="00EA4259" w:rsidRPr="001A35C8" w14:paraId="297AE226" w14:textId="77777777" w:rsidTr="00970330">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9DCF83C" w14:textId="44F7F662" w:rsidR="00EA4259" w:rsidRPr="00B407CF" w:rsidRDefault="00970330" w:rsidP="00EA4259">
            <w:pPr>
              <w:pStyle w:val="Tabletext"/>
              <w:rPr>
                <w:sz w:val="22"/>
                <w:rPrChange w:id="27" w:author="Adam Hay" w:date="2016-10-11T23:02:00Z">
                  <w:rPr/>
                </w:rPrChange>
              </w:rPr>
            </w:pPr>
            <w:r w:rsidRPr="00B407CF">
              <w:rPr>
                <w:sz w:val="22"/>
              </w:rPr>
              <w:t>Sound signal 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D2BE944" w14:textId="5CA255A5" w:rsidR="00EA4259" w:rsidRPr="00B407CF" w:rsidRDefault="00970330" w:rsidP="00EA4259">
            <w:pPr>
              <w:pStyle w:val="Tabletext"/>
              <w:jc w:val="center"/>
              <w:rPr>
                <w:sz w:val="22"/>
                <w:rPrChange w:id="28" w:author="Adam Hay" w:date="2016-10-11T23:02:00Z">
                  <w:rPr/>
                </w:rPrChange>
              </w:rPr>
            </w:pPr>
            <w:r w:rsidRPr="00B407CF">
              <w:rPr>
                <w:sz w:val="22"/>
                <w:rPrChange w:id="29" w:author="Adam Hay" w:date="2016-10-11T23:02:00Z">
                  <w:rPr/>
                </w:rPrChange>
              </w:rPr>
              <w:t>2</w:t>
            </w:r>
            <w:r w:rsidR="00EA4259" w:rsidRPr="00B407CF">
              <w:rPr>
                <w:sz w:val="22"/>
                <w:rPrChange w:id="30" w:author="Adam Hay" w:date="2016-10-11T23:02:00Z">
                  <w:rPr/>
                </w:rPrChange>
              </w:rPr>
              <w:t>.0</w:t>
            </w:r>
          </w:p>
        </w:tc>
        <w:tc>
          <w:tcPr>
            <w:tcW w:w="4501" w:type="dxa"/>
            <w:tcBorders>
              <w:top w:val="single" w:sz="4" w:space="0" w:color="000000"/>
              <w:left w:val="single" w:sz="4" w:space="0" w:color="000000"/>
              <w:bottom w:val="single" w:sz="4" w:space="0" w:color="000000"/>
              <w:right w:val="single" w:sz="4" w:space="0" w:color="000000"/>
            </w:tcBorders>
          </w:tcPr>
          <w:p w14:paraId="58A0BCE1" w14:textId="11F0F767" w:rsidR="00EA4259" w:rsidRPr="00B407CF" w:rsidRDefault="00970330" w:rsidP="00BB28FC">
            <w:pPr>
              <w:pStyle w:val="Tabletext"/>
              <w:ind w:left="2"/>
              <w:rPr>
                <w:sz w:val="22"/>
                <w:rPrChange w:id="31" w:author="Adam Hay" w:date="2016-10-11T23:02:00Z">
                  <w:rPr/>
                </w:rPrChange>
              </w:rPr>
            </w:pPr>
            <w:r w:rsidRPr="00B407CF">
              <w:rPr>
                <w:sz w:val="22"/>
                <w:rPrChange w:id="32" w:author="Adam Hay" w:date="2016-10-11T23:02:00Z">
                  <w:rPr/>
                </w:rPrChange>
              </w:rPr>
              <w:t>This module describes how to install a modern short-range electric sound signal and fog detector</w:t>
            </w:r>
          </w:p>
        </w:tc>
      </w:tr>
      <w:tr w:rsidR="00970330" w:rsidRPr="001A35C8" w14:paraId="1B20CAB3" w14:textId="77777777" w:rsidTr="00970330">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A956EE4" w14:textId="668AEAED" w:rsidR="00970330" w:rsidRPr="00B407CF" w:rsidRDefault="00970330" w:rsidP="00EA4259">
            <w:pPr>
              <w:pStyle w:val="Tabletext"/>
              <w:rPr>
                <w:sz w:val="22"/>
              </w:rPr>
            </w:pPr>
            <w:r w:rsidRPr="00B407CF">
              <w:rPr>
                <w:sz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41CBF62C" w14:textId="5ABC8F9A" w:rsidR="00970330" w:rsidRPr="00B407CF" w:rsidRDefault="00970330" w:rsidP="00EA4259">
            <w:pPr>
              <w:pStyle w:val="Tabletext"/>
              <w:jc w:val="center"/>
              <w:rPr>
                <w:sz w:val="22"/>
                <w:rPrChange w:id="33" w:author="Adam Hay" w:date="2016-10-11T23:02:00Z">
                  <w:rPr/>
                </w:rPrChange>
              </w:rPr>
            </w:pPr>
            <w:r w:rsidRPr="00B407CF">
              <w:rPr>
                <w:sz w:val="22"/>
                <w:rPrChange w:id="34" w:author="Adam Hay" w:date="2016-10-11T23:02:00Z">
                  <w:rPr/>
                </w:rPrChange>
              </w:rPr>
              <w:t>2.0</w:t>
            </w:r>
          </w:p>
        </w:tc>
        <w:tc>
          <w:tcPr>
            <w:tcW w:w="4501" w:type="dxa"/>
            <w:tcBorders>
              <w:top w:val="single" w:sz="4" w:space="0" w:color="000000"/>
              <w:left w:val="single" w:sz="4" w:space="0" w:color="000000"/>
              <w:bottom w:val="single" w:sz="4" w:space="0" w:color="000000"/>
              <w:right w:val="single" w:sz="4" w:space="0" w:color="000000"/>
            </w:tcBorders>
            <w:vAlign w:val="center"/>
          </w:tcPr>
          <w:p w14:paraId="48AFCB8D" w14:textId="29245D6E" w:rsidR="00970330" w:rsidRPr="00B407CF" w:rsidRDefault="00970330" w:rsidP="00970330">
            <w:pPr>
              <w:pStyle w:val="Tabletext"/>
              <w:ind w:left="2"/>
              <w:rPr>
                <w:sz w:val="22"/>
                <w:rPrChange w:id="35" w:author="Adam Hay" w:date="2016-10-11T23:02:00Z">
                  <w:rPr/>
                </w:rPrChange>
              </w:rPr>
            </w:pPr>
            <w:r w:rsidRPr="00B407CF">
              <w:rPr>
                <w:sz w:val="22"/>
                <w:rPrChange w:id="36" w:author="Adam Hay" w:date="2016-10-11T23:02:00Z">
                  <w:rPr/>
                </w:rPrChange>
              </w:rPr>
              <w:t>A</w:t>
            </w:r>
            <w:r w:rsidRPr="00B407CF">
              <w:rPr>
                <w:color w:val="auto"/>
                <w:sz w:val="22"/>
                <w:rPrChange w:id="37" w:author="Adam Hay" w:date="2016-10-11T23:02:00Z">
                  <w:rPr>
                    <w:color w:val="auto"/>
                  </w:rPr>
                </w:rPrChange>
              </w:rPr>
              <w:t xml:space="preserve"> visit to an operational sound signal</w:t>
            </w:r>
          </w:p>
        </w:tc>
      </w:tr>
      <w:tr w:rsidR="00EA4259" w:rsidRPr="001A35C8" w14:paraId="5D9D1208" w14:textId="77777777" w:rsidTr="00970330">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A42A08C" w14:textId="77777777" w:rsidR="00EA4259" w:rsidRPr="00B407CF" w:rsidRDefault="00EA4259" w:rsidP="00EA4259">
            <w:pPr>
              <w:pStyle w:val="Tabletext"/>
              <w:rPr>
                <w:sz w:val="22"/>
                <w:rPrChange w:id="38" w:author="Adam Hay" w:date="2016-10-11T23:02:00Z">
                  <w:rPr/>
                </w:rPrChange>
              </w:rPr>
            </w:pPr>
            <w:r w:rsidRPr="00B407CF">
              <w:rPr>
                <w:sz w:val="22"/>
                <w:rPrChange w:id="39" w:author="Adam Hay" w:date="2016-10-11T23:02:00Z">
                  <w:rPr/>
                </w:rPrChange>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9160569" w14:textId="77777777" w:rsidR="00EA4259" w:rsidRPr="00B407CF" w:rsidRDefault="00EA4259" w:rsidP="00EA4259">
            <w:pPr>
              <w:pStyle w:val="Tabletext"/>
              <w:jc w:val="center"/>
              <w:rPr>
                <w:sz w:val="22"/>
                <w:rPrChange w:id="40" w:author="Adam Hay" w:date="2016-10-11T23:02:00Z">
                  <w:rPr/>
                </w:rPrChange>
              </w:rPr>
            </w:pPr>
            <w:r w:rsidRPr="00B407CF">
              <w:rPr>
                <w:sz w:val="22"/>
                <w:rPrChange w:id="41" w:author="Adam Hay" w:date="2016-10-11T23:02:00Z">
                  <w:rPr/>
                </w:rPrChange>
              </w:rPr>
              <w:t>1.0</w:t>
            </w:r>
          </w:p>
        </w:tc>
        <w:tc>
          <w:tcPr>
            <w:tcW w:w="4501" w:type="dxa"/>
            <w:tcBorders>
              <w:top w:val="single" w:sz="4" w:space="0" w:color="000000"/>
              <w:left w:val="single" w:sz="4" w:space="0" w:color="000000"/>
              <w:bottom w:val="single" w:sz="4" w:space="0" w:color="000000"/>
              <w:right w:val="single" w:sz="4" w:space="0" w:color="000000"/>
            </w:tcBorders>
          </w:tcPr>
          <w:p w14:paraId="7CDA4BDB" w14:textId="71CC0090" w:rsidR="00EA4259" w:rsidRPr="00B407CF" w:rsidRDefault="00970330" w:rsidP="00970330">
            <w:pPr>
              <w:pStyle w:val="Tabletext"/>
              <w:ind w:left="2"/>
              <w:rPr>
                <w:color w:val="auto"/>
                <w:sz w:val="22"/>
                <w:rPrChange w:id="42" w:author="Adam Hay" w:date="2016-10-11T23:02:00Z">
                  <w:rPr>
                    <w:color w:val="auto"/>
                  </w:rPr>
                </w:rPrChange>
              </w:rPr>
            </w:pPr>
            <w:r w:rsidRPr="00B407CF">
              <w:rPr>
                <w:color w:val="auto"/>
                <w:sz w:val="22"/>
                <w:rPrChange w:id="43" w:author="Adam Hay" w:date="2016-10-11T23:02:00Z">
                  <w:rPr>
                    <w:color w:val="auto"/>
                  </w:rPr>
                </w:rPrChange>
              </w:rPr>
              <w:t>P</w:t>
            </w:r>
            <w:r w:rsidR="00EA4259" w:rsidRPr="00B407CF">
              <w:rPr>
                <w:color w:val="auto"/>
                <w:sz w:val="22"/>
                <w:rPrChange w:id="44" w:author="Adam Hay" w:date="2016-10-11T23:02:00Z">
                  <w:rPr>
                    <w:color w:val="auto"/>
                  </w:rPr>
                </w:rPrChange>
              </w:rPr>
              <w:t xml:space="preserve">ractical </w:t>
            </w:r>
            <w:r w:rsidRPr="00B407CF">
              <w:rPr>
                <w:color w:val="auto"/>
                <w:sz w:val="22"/>
                <w:rPrChange w:id="45" w:author="Adam Hay" w:date="2016-10-11T23:02:00Z">
                  <w:rPr>
                    <w:color w:val="auto"/>
                  </w:rPr>
                </w:rPrChange>
              </w:rPr>
              <w:t xml:space="preserve">installation </w:t>
            </w:r>
            <w:r w:rsidR="00EA4259" w:rsidRPr="00B407CF">
              <w:rPr>
                <w:color w:val="auto"/>
                <w:sz w:val="22"/>
                <w:rPrChange w:id="46" w:author="Adam Hay" w:date="2016-10-11T23:02:00Z">
                  <w:rPr>
                    <w:color w:val="auto"/>
                  </w:rPr>
                </w:rPrChange>
              </w:rPr>
              <w:t>test</w:t>
            </w:r>
          </w:p>
        </w:tc>
      </w:tr>
      <w:tr w:rsidR="00EA4259" w:rsidRPr="001A35C8" w14:paraId="71E17FFC" w14:textId="77777777" w:rsidTr="00970330">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6DC9B850" w14:textId="77777777" w:rsidR="00EA4259" w:rsidRPr="00B407CF" w:rsidRDefault="00EA4259" w:rsidP="00EA4259">
            <w:pPr>
              <w:pStyle w:val="Tabletext"/>
              <w:rPr>
                <w:sz w:val="22"/>
                <w:rPrChange w:id="47" w:author="Adam Hay" w:date="2016-10-11T23:02:00Z">
                  <w:rPr/>
                </w:rPrChange>
              </w:rPr>
            </w:pPr>
            <w:r w:rsidRPr="00B407CF">
              <w:rPr>
                <w:b/>
                <w:bCs/>
                <w:sz w:val="22"/>
                <w:rPrChange w:id="48" w:author="Adam Hay" w:date="2016-10-11T23:02:00Z">
                  <w:rPr>
                    <w:b/>
                    <w:bCs/>
                  </w:rPr>
                </w:rPrChange>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6EB0B51E" w14:textId="75B3FAC2" w:rsidR="00EA4259" w:rsidRPr="00B407CF" w:rsidRDefault="00970330" w:rsidP="00EA4259">
            <w:pPr>
              <w:pStyle w:val="Tabletext"/>
              <w:jc w:val="center"/>
              <w:rPr>
                <w:b/>
                <w:sz w:val="22"/>
                <w:rPrChange w:id="49" w:author="Adam Hay" w:date="2016-10-11T23:02:00Z">
                  <w:rPr>
                    <w:b/>
                  </w:rPr>
                </w:rPrChange>
              </w:rPr>
            </w:pPr>
            <w:r w:rsidRPr="00B407CF">
              <w:rPr>
                <w:b/>
                <w:sz w:val="22"/>
                <w:rPrChange w:id="50" w:author="Adam Hay" w:date="2016-10-11T23:02:00Z">
                  <w:rPr>
                    <w:b/>
                  </w:rPr>
                </w:rPrChange>
              </w:rPr>
              <w:t>6.0</w:t>
            </w:r>
          </w:p>
        </w:tc>
        <w:tc>
          <w:tcPr>
            <w:tcW w:w="4501" w:type="dxa"/>
            <w:tcBorders>
              <w:top w:val="single" w:sz="4" w:space="0" w:color="000000"/>
              <w:left w:val="single" w:sz="4" w:space="0" w:color="000000"/>
              <w:bottom w:val="single" w:sz="6" w:space="0" w:color="000000"/>
              <w:right w:val="single" w:sz="4" w:space="0" w:color="000000"/>
            </w:tcBorders>
          </w:tcPr>
          <w:p w14:paraId="0C213B02" w14:textId="09194C3C" w:rsidR="00EA4259" w:rsidRPr="00B407CF" w:rsidRDefault="00970330" w:rsidP="00BB28FC">
            <w:pPr>
              <w:pStyle w:val="Tabletext"/>
              <w:ind w:left="2"/>
              <w:rPr>
                <w:color w:val="auto"/>
                <w:sz w:val="22"/>
                <w:rPrChange w:id="51" w:author="Adam Hay" w:date="2016-10-11T23:02:00Z">
                  <w:rPr>
                    <w:color w:val="auto"/>
                  </w:rPr>
                </w:rPrChange>
              </w:rPr>
            </w:pPr>
            <w:r w:rsidRPr="00B407CF">
              <w:rPr>
                <w:color w:val="auto"/>
                <w:sz w:val="22"/>
                <w:rPrChange w:id="52" w:author="Adam Hay" w:date="2016-10-11T23:02:00Z">
                  <w:rPr>
                    <w:color w:val="auto"/>
                  </w:rPr>
                </w:rPrChange>
              </w:rPr>
              <w:t>One</w:t>
            </w:r>
            <w:r w:rsidR="00EA4259" w:rsidRPr="00B407CF">
              <w:rPr>
                <w:color w:val="auto"/>
                <w:sz w:val="22"/>
                <w:rPrChange w:id="53" w:author="Adam Hay" w:date="2016-10-11T23:02:00Z">
                  <w:rPr>
                    <w:color w:val="auto"/>
                  </w:rPr>
                </w:rPrChange>
              </w:rPr>
              <w:t xml:space="preserve"> day course</w:t>
            </w:r>
          </w:p>
        </w:tc>
      </w:tr>
    </w:tbl>
    <w:p w14:paraId="72F7D297" w14:textId="77777777" w:rsidR="0010151D" w:rsidRPr="0010151D" w:rsidRDefault="0010151D" w:rsidP="00EA4259">
      <w:pPr>
        <w:jc w:val="center"/>
      </w:pPr>
    </w:p>
    <w:p w14:paraId="2856E85D" w14:textId="77777777" w:rsidR="0010151D" w:rsidRDefault="00EA4259" w:rsidP="00EA4259">
      <w:pPr>
        <w:pStyle w:val="Heading1"/>
      </w:pPr>
      <w:bookmarkStart w:id="54" w:name="_Toc462390346"/>
      <w:r>
        <w:t>SPECIFIC COURSE RELATED TEACHING AIDS</w:t>
      </w:r>
      <w:bookmarkEnd w:id="54"/>
    </w:p>
    <w:p w14:paraId="291CF4DA" w14:textId="77777777" w:rsidR="00EA4259" w:rsidRDefault="00EA4259" w:rsidP="00EA4259">
      <w:pPr>
        <w:pStyle w:val="Heading1separatationline"/>
      </w:pPr>
    </w:p>
    <w:p w14:paraId="5351ECFF" w14:textId="2A4F7AF6" w:rsidR="00970330" w:rsidRDefault="00970330" w:rsidP="00970330">
      <w:pPr>
        <w:pStyle w:val="List1"/>
      </w:pPr>
      <w:r>
        <w:t>This course will be both classroom and workshop based. Classrooms should be equipped with blackboards, whiteboards, and overhead projectors to enable presentation of the subject matter.</w:t>
      </w:r>
    </w:p>
    <w:p w14:paraId="56EA2A75" w14:textId="7EE44EB7" w:rsidR="0010151D" w:rsidRDefault="00970330" w:rsidP="0010151D">
      <w:pPr>
        <w:pStyle w:val="List1"/>
      </w:pPr>
      <w:r>
        <w:t xml:space="preserve">A demonstration sound signal and fog detector </w:t>
      </w:r>
      <w:proofErr w:type="gramStart"/>
      <w:r>
        <w:t>should be made</w:t>
      </w:r>
      <w:proofErr w:type="gramEnd"/>
      <w:r>
        <w:t xml:space="preserve"> available in a suitable workshop or open</w:t>
      </w:r>
      <w:ins w:id="55" w:author="Adam Hay" w:date="2016-10-11T23:02:00Z">
        <w:r w:rsidR="00B407CF">
          <w:t>-</w:t>
        </w:r>
      </w:ins>
      <w:del w:id="56" w:author="Adam Hay" w:date="2016-10-11T23:02:00Z">
        <w:r w:rsidDel="00B407CF">
          <w:delText xml:space="preserve"> </w:delText>
        </w:r>
      </w:del>
      <w:r>
        <w:t>air environment.</w:t>
      </w:r>
    </w:p>
    <w:p w14:paraId="16FA7366" w14:textId="17ACD1E5" w:rsidR="00970330" w:rsidRDefault="00970330">
      <w:pPr>
        <w:spacing w:after="200" w:line="276" w:lineRule="auto"/>
        <w:rPr>
          <w:rFonts w:asciiTheme="majorHAnsi" w:eastAsiaTheme="majorEastAsia" w:hAnsiTheme="majorHAnsi" w:cstheme="majorBidi"/>
          <w:b/>
          <w:bCs/>
          <w:caps/>
          <w:color w:val="00AFAA"/>
          <w:sz w:val="28"/>
          <w:szCs w:val="24"/>
        </w:rPr>
      </w:pPr>
      <w:bookmarkStart w:id="57" w:name="_Toc449012678"/>
      <w:r>
        <w:lastRenderedPageBreak/>
        <w:br w:type="page"/>
      </w:r>
    </w:p>
    <w:p w14:paraId="706BAD7B" w14:textId="68F32DF5" w:rsidR="0010151D" w:rsidRPr="003322BB" w:rsidRDefault="0010151D" w:rsidP="0010151D">
      <w:pPr>
        <w:pStyle w:val="Heading1"/>
      </w:pPr>
      <w:bookmarkStart w:id="58" w:name="_Toc462390347"/>
      <w:r w:rsidRPr="003322BB">
        <w:lastRenderedPageBreak/>
        <w:t>ACRONYMS</w:t>
      </w:r>
      <w:bookmarkEnd w:id="57"/>
      <w:bookmarkEnd w:id="58"/>
    </w:p>
    <w:p w14:paraId="6DEB45DC" w14:textId="77777777" w:rsidR="0010151D" w:rsidRPr="003322BB" w:rsidRDefault="0010151D" w:rsidP="0010151D">
      <w:pPr>
        <w:pStyle w:val="Heading1separatationline"/>
      </w:pPr>
    </w:p>
    <w:p w14:paraId="75E404A0" w14:textId="77777777" w:rsidR="0010151D" w:rsidRPr="003322BB" w:rsidRDefault="0010151D" w:rsidP="0010151D">
      <w:pPr>
        <w:pStyle w:val="BodyText"/>
      </w:pPr>
      <w:r w:rsidRPr="003322BB">
        <w:t xml:space="preserve">To assist in the use of this model course, the following acronyms </w:t>
      </w:r>
      <w:proofErr w:type="gramStart"/>
      <w:r w:rsidRPr="003322BB">
        <w:t>have been used</w:t>
      </w:r>
      <w:proofErr w:type="gramEnd"/>
      <w:r w:rsidRPr="003322BB">
        <w:t>:</w:t>
      </w:r>
    </w:p>
    <w:p w14:paraId="0D2D498E" w14:textId="730DD77C" w:rsidR="00337040" w:rsidRDefault="00337040" w:rsidP="0010151D">
      <w:pPr>
        <w:pStyle w:val="Acronym"/>
      </w:pPr>
      <w:r>
        <w:t>AC</w:t>
      </w:r>
      <w:r>
        <w:tab/>
        <w:t>Alternating current</w:t>
      </w:r>
    </w:p>
    <w:p w14:paraId="47926A22" w14:textId="77777777" w:rsidR="0010151D" w:rsidRDefault="0010151D" w:rsidP="0010151D">
      <w:pPr>
        <w:pStyle w:val="Acronym"/>
      </w:pPr>
      <w:r w:rsidRPr="003322BB">
        <w:t>AtoN</w:t>
      </w:r>
      <w:r w:rsidRPr="003322BB">
        <w:tab/>
        <w:t>Aid(s) to Navigation</w:t>
      </w:r>
    </w:p>
    <w:p w14:paraId="41A3A5E5" w14:textId="3E202A91" w:rsidR="00337040" w:rsidRPr="003322BB" w:rsidRDefault="00337040" w:rsidP="0010151D">
      <w:pPr>
        <w:pStyle w:val="Acronym"/>
      </w:pPr>
      <w:r>
        <w:t>DC</w:t>
      </w:r>
      <w:r>
        <w:tab/>
        <w:t>Direct current</w:t>
      </w:r>
    </w:p>
    <w:p w14:paraId="56FE6581" w14:textId="77777777" w:rsidR="0010151D" w:rsidRDefault="0010151D" w:rsidP="0010151D">
      <w:pPr>
        <w:pStyle w:val="Acronym"/>
      </w:pPr>
      <w:r w:rsidRPr="003322BB">
        <w:t>IALA</w:t>
      </w:r>
      <w:r w:rsidRPr="003322BB">
        <w:tab/>
        <w:t>International Association of Marine Aids to Navigation and Lighthouse Authorities</w:t>
      </w:r>
    </w:p>
    <w:p w14:paraId="7888E6D1" w14:textId="77777777" w:rsidR="0010151D" w:rsidRPr="003322BB" w:rsidRDefault="0010151D" w:rsidP="0010151D">
      <w:pPr>
        <w:pStyle w:val="Acronym"/>
      </w:pPr>
      <w:r>
        <w:t>L</w:t>
      </w:r>
      <w:r>
        <w:tab/>
        <w:t>Level</w:t>
      </w:r>
    </w:p>
    <w:p w14:paraId="370BE1C7"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5DE160E3" w14:textId="756CE5A8" w:rsidR="0010151D" w:rsidRDefault="0010151D" w:rsidP="0010151D">
      <w:pPr>
        <w:pStyle w:val="Acronym"/>
      </w:pPr>
      <w:r w:rsidRPr="003322BB">
        <w:t>WWA</w:t>
      </w:r>
      <w:r w:rsidRPr="003322BB">
        <w:tab/>
        <w:t>World</w:t>
      </w:r>
      <w:r w:rsidR="0049423F">
        <w:t>-</w:t>
      </w:r>
      <w:r w:rsidRPr="003322BB">
        <w:t>Wide Academy</w:t>
      </w:r>
    </w:p>
    <w:p w14:paraId="2A4EDD40" w14:textId="77777777" w:rsidR="0010151D" w:rsidRDefault="0010151D" w:rsidP="0010151D">
      <w:pPr>
        <w:pStyle w:val="Heading1"/>
      </w:pPr>
      <w:bookmarkStart w:id="59" w:name="_Toc449012679"/>
      <w:bookmarkStart w:id="60" w:name="_Toc462390348"/>
      <w:r>
        <w:rPr>
          <w:caps w:val="0"/>
        </w:rPr>
        <w:t>DEFINITIONS</w:t>
      </w:r>
      <w:bookmarkEnd w:id="59"/>
      <w:bookmarkEnd w:id="60"/>
    </w:p>
    <w:p w14:paraId="2E8AB299" w14:textId="77777777" w:rsidR="0010151D" w:rsidRDefault="0010151D" w:rsidP="0010151D">
      <w:pPr>
        <w:pStyle w:val="Heading1separatationline"/>
      </w:pPr>
    </w:p>
    <w:p w14:paraId="19F262F6" w14:textId="7E2E61AA" w:rsidR="0010151D" w:rsidRPr="00EE7D9E" w:rsidRDefault="0010151D" w:rsidP="0010151D">
      <w:pPr>
        <w:pStyle w:val="BodyText"/>
      </w:pPr>
      <w:r w:rsidRPr="00EE7D9E">
        <w:rPr>
          <w:lang w:val="en-US"/>
        </w:rPr>
        <w:t xml:space="preserve">The definition of terms used in this Guideline </w:t>
      </w:r>
      <w:proofErr w:type="gramStart"/>
      <w:r w:rsidRPr="00EE7D9E">
        <w:rPr>
          <w:lang w:val="en-US"/>
        </w:rPr>
        <w:t>can be found</w:t>
      </w:r>
      <w:proofErr w:type="gramEnd"/>
      <w:r w:rsidRPr="00EE7D9E">
        <w:rPr>
          <w:lang w:val="en-US"/>
        </w:rPr>
        <w:t xml:space="preserve"> in the International Dictionary of Marine Aids to Navigation (IALA Dictionary) at </w:t>
      </w:r>
      <w:hyperlink r:id="rId15" w:history="1">
        <w:r w:rsidRPr="00EE7D9E">
          <w:rPr>
            <w:rStyle w:val="Hyperlink"/>
            <w:lang w:val="en-US"/>
          </w:rPr>
          <w:t>http://www.iala-aism.org/wiki/dictionary</w:t>
        </w:r>
      </w:hyperlink>
    </w:p>
    <w:p w14:paraId="02CB46DF" w14:textId="77777777" w:rsidR="0010151D" w:rsidRPr="003322BB" w:rsidRDefault="0010151D" w:rsidP="0010151D">
      <w:pPr>
        <w:pStyle w:val="Heading1"/>
      </w:pPr>
      <w:bookmarkStart w:id="61" w:name="_Toc449012680"/>
      <w:bookmarkStart w:id="62" w:name="_Toc462390349"/>
      <w:r w:rsidRPr="003322BB">
        <w:t>REFERENCES</w:t>
      </w:r>
      <w:bookmarkEnd w:id="61"/>
      <w:bookmarkEnd w:id="62"/>
    </w:p>
    <w:p w14:paraId="4B6A81C6" w14:textId="77777777" w:rsidR="0010151D" w:rsidRPr="003322BB" w:rsidRDefault="0010151D" w:rsidP="0010151D">
      <w:pPr>
        <w:pStyle w:val="Heading1separatationline"/>
      </w:pPr>
    </w:p>
    <w:p w14:paraId="50015B94"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5F2314A8" w14:textId="77777777" w:rsidR="0010151D" w:rsidRDefault="0010151D" w:rsidP="00665C35">
      <w:pPr>
        <w:pStyle w:val="List1"/>
        <w:numPr>
          <w:ilvl w:val="0"/>
          <w:numId w:val="21"/>
        </w:numPr>
      </w:pPr>
      <w:r>
        <w:t xml:space="preserve">IALA </w:t>
      </w:r>
      <w:r w:rsidRPr="003322BB">
        <w:t>NAVG</w:t>
      </w:r>
      <w:r>
        <w:t>UIDE.</w:t>
      </w:r>
    </w:p>
    <w:p w14:paraId="08CD03F4" w14:textId="172574D9" w:rsidR="00DA3A83" w:rsidRPr="00DA3A83" w:rsidRDefault="00DA3A83" w:rsidP="00DA3A83">
      <w:pPr>
        <w:pStyle w:val="List1"/>
        <w:numPr>
          <w:ilvl w:val="0"/>
          <w:numId w:val="21"/>
        </w:numPr>
      </w:pPr>
      <w:r w:rsidRPr="00DA3A83">
        <w:t>IALA Recommendation E-109 for the Calculation of the Range of a Sound Signal</w:t>
      </w:r>
      <w:r>
        <w:t>.</w:t>
      </w:r>
    </w:p>
    <w:p w14:paraId="5465B769" w14:textId="13006B72" w:rsidR="00DA3A83" w:rsidRDefault="00DA3A83" w:rsidP="00DA3A83">
      <w:pPr>
        <w:pStyle w:val="List1"/>
        <w:numPr>
          <w:ilvl w:val="0"/>
          <w:numId w:val="21"/>
        </w:numPr>
      </w:pPr>
      <w:r w:rsidRPr="00DA3A83">
        <w:t>Manufactures’ handbooks related to sound signals in use by the Authority</w:t>
      </w:r>
      <w:r>
        <w:t>.</w:t>
      </w:r>
    </w:p>
    <w:p w14:paraId="5FDC4D57" w14:textId="77777777" w:rsidR="00FD3637" w:rsidRDefault="00FD3637">
      <w:pPr>
        <w:spacing w:after="200" w:line="276" w:lineRule="auto"/>
        <w:rPr>
          <w:sz w:val="22"/>
        </w:rPr>
      </w:pPr>
      <w:r>
        <w:br w:type="page"/>
      </w:r>
    </w:p>
    <w:p w14:paraId="218FFA6B" w14:textId="77777777" w:rsidR="0010151D" w:rsidRDefault="00FD3637" w:rsidP="00FD3637">
      <w:pPr>
        <w:pStyle w:val="Part"/>
      </w:pPr>
      <w:r>
        <w:lastRenderedPageBreak/>
        <w:t xml:space="preserve"> </w:t>
      </w:r>
      <w:bookmarkStart w:id="63" w:name="_Toc462390350"/>
      <w:r>
        <w:t>– TEACHING MODULES</w:t>
      </w:r>
      <w:bookmarkEnd w:id="63"/>
    </w:p>
    <w:p w14:paraId="2B869F5B" w14:textId="1D0D64E2" w:rsidR="00FD3637" w:rsidRDefault="00FD3637" w:rsidP="00665C35">
      <w:pPr>
        <w:pStyle w:val="Heading1"/>
        <w:numPr>
          <w:ilvl w:val="0"/>
          <w:numId w:val="23"/>
        </w:numPr>
      </w:pPr>
      <w:bookmarkStart w:id="64" w:name="_Toc462390351"/>
      <w:r>
        <w:t xml:space="preserve">MODULE 1 – </w:t>
      </w:r>
      <w:r w:rsidR="00DA3A83" w:rsidRPr="00DA3A83">
        <w:t>An introduction to sound signals</w:t>
      </w:r>
      <w:bookmarkEnd w:id="64"/>
    </w:p>
    <w:p w14:paraId="669C40A5" w14:textId="77777777" w:rsidR="00FD3637" w:rsidRDefault="00FD3637" w:rsidP="00FD3637">
      <w:pPr>
        <w:pStyle w:val="Heading1separatationline"/>
      </w:pPr>
    </w:p>
    <w:p w14:paraId="1368EAF0" w14:textId="77777777" w:rsidR="00FD3637" w:rsidRDefault="00FD3637" w:rsidP="00FD3637">
      <w:pPr>
        <w:pStyle w:val="Heading2"/>
      </w:pPr>
      <w:bookmarkStart w:id="65" w:name="_Toc462390352"/>
      <w:r>
        <w:t>Scope</w:t>
      </w:r>
      <w:bookmarkEnd w:id="65"/>
    </w:p>
    <w:p w14:paraId="3B09A95E" w14:textId="77777777" w:rsidR="00FD3637" w:rsidRDefault="00FD3637" w:rsidP="00FD3637">
      <w:pPr>
        <w:pStyle w:val="Heading2separationline"/>
      </w:pPr>
    </w:p>
    <w:p w14:paraId="7CB34D1E" w14:textId="2BFDDFCA" w:rsidR="00FD3637" w:rsidRDefault="00DA3A83" w:rsidP="00FD3637">
      <w:pPr>
        <w:pStyle w:val="BodyText"/>
      </w:pPr>
      <w:r w:rsidRPr="001A35C8">
        <w:rPr>
          <w:rFonts w:cs="Arial"/>
        </w:rPr>
        <w:t xml:space="preserve">This module describes </w:t>
      </w:r>
      <w:r>
        <w:rPr>
          <w:rFonts w:cs="Arial"/>
        </w:rPr>
        <w:t>the history of sound signals, the IALA policy on their use and modern types of sound signals and fog detectors</w:t>
      </w:r>
      <w:r>
        <w:t>.</w:t>
      </w:r>
    </w:p>
    <w:p w14:paraId="05A26D2A" w14:textId="77777777" w:rsidR="00FD3637" w:rsidRDefault="00FD3637" w:rsidP="00FD3637">
      <w:pPr>
        <w:pStyle w:val="Heading2"/>
      </w:pPr>
      <w:bookmarkStart w:id="66" w:name="_Toc462390353"/>
      <w:r>
        <w:t>Learning Objective</w:t>
      </w:r>
      <w:bookmarkEnd w:id="66"/>
    </w:p>
    <w:p w14:paraId="4342A213" w14:textId="77777777" w:rsidR="00FD3637" w:rsidRDefault="00FD3637" w:rsidP="00FD3637">
      <w:pPr>
        <w:pStyle w:val="Heading2separationline"/>
      </w:pPr>
    </w:p>
    <w:p w14:paraId="6E50871F" w14:textId="46712D13" w:rsidR="002A689F" w:rsidRPr="002A689F" w:rsidRDefault="00DA3A83" w:rsidP="00FD3637">
      <w:pPr>
        <w:pStyle w:val="BodyText"/>
        <w:rPr>
          <w:b/>
        </w:rPr>
      </w:pPr>
      <w:r w:rsidRPr="00FB3D29">
        <w:t xml:space="preserve">To </w:t>
      </w:r>
      <w:r>
        <w:t xml:space="preserve">gain a </w:t>
      </w:r>
      <w:r w:rsidRPr="008A4E46">
        <w:rPr>
          <w:b/>
        </w:rPr>
        <w:t>basic</w:t>
      </w:r>
      <w:r>
        <w:t xml:space="preserve"> </w:t>
      </w:r>
      <w:r w:rsidRPr="00FB3D29">
        <w:t>understand</w:t>
      </w:r>
      <w:r>
        <w:t>ing of the types of modern sound signals and fog detectors and their use.</w:t>
      </w:r>
    </w:p>
    <w:p w14:paraId="225C9066" w14:textId="77777777" w:rsidR="00FD3637" w:rsidRDefault="00FD3637" w:rsidP="00FD3637">
      <w:pPr>
        <w:pStyle w:val="Heading2"/>
      </w:pPr>
      <w:bookmarkStart w:id="67" w:name="_Toc462390354"/>
      <w:r>
        <w:t>S</w:t>
      </w:r>
      <w:r w:rsidR="003A30F5">
        <w:t>yllabus</w:t>
      </w:r>
      <w:bookmarkEnd w:id="67"/>
    </w:p>
    <w:p w14:paraId="541C4E54" w14:textId="77777777" w:rsidR="00FD3637" w:rsidRDefault="00FD3637" w:rsidP="00FD3637">
      <w:pPr>
        <w:pStyle w:val="Heading2separationline"/>
      </w:pPr>
    </w:p>
    <w:p w14:paraId="5CF5CBF9" w14:textId="07661EFA" w:rsidR="00FD3637" w:rsidRDefault="00FD3637" w:rsidP="00FD3637">
      <w:pPr>
        <w:pStyle w:val="Heading3"/>
      </w:pPr>
      <w:bookmarkStart w:id="68" w:name="_Toc462390355"/>
      <w:r>
        <w:t xml:space="preserve">Lesson 1 – </w:t>
      </w:r>
      <w:r w:rsidR="00DA3A83">
        <w:t>Background, types and functions of sound signals</w:t>
      </w:r>
      <w:bookmarkEnd w:id="68"/>
    </w:p>
    <w:p w14:paraId="007D12EB" w14:textId="30FF02B1" w:rsidR="00DA3A83" w:rsidRPr="00DA3A83" w:rsidRDefault="00DA3A83" w:rsidP="00DA3A83">
      <w:pPr>
        <w:pStyle w:val="List1"/>
        <w:numPr>
          <w:ilvl w:val="0"/>
          <w:numId w:val="26"/>
        </w:numPr>
      </w:pPr>
      <w:r w:rsidRPr="00DA3A83">
        <w:t>History of sound signals</w:t>
      </w:r>
      <w:r>
        <w:t>.</w:t>
      </w:r>
    </w:p>
    <w:p w14:paraId="594B8495" w14:textId="42170BAE" w:rsidR="00DA3A83" w:rsidRPr="00DA3A83" w:rsidRDefault="00DA3A83" w:rsidP="00DA3A83">
      <w:pPr>
        <w:pStyle w:val="List1"/>
        <w:numPr>
          <w:ilvl w:val="0"/>
          <w:numId w:val="26"/>
        </w:numPr>
      </w:pPr>
      <w:r w:rsidRPr="00DA3A83">
        <w:t>Mechanical sound signals (bells and whistles)</w:t>
      </w:r>
      <w:r>
        <w:t>.</w:t>
      </w:r>
    </w:p>
    <w:p w14:paraId="412A1F59" w14:textId="0927E1B7" w:rsidR="00DA3A83" w:rsidRPr="00DA3A83" w:rsidRDefault="00DA3A83" w:rsidP="00DA3A83">
      <w:pPr>
        <w:pStyle w:val="List1"/>
        <w:numPr>
          <w:ilvl w:val="0"/>
          <w:numId w:val="26"/>
        </w:numPr>
      </w:pPr>
      <w:r w:rsidRPr="00DA3A83">
        <w:t>Compressed air sound signals</w:t>
      </w:r>
      <w:r>
        <w:t>.</w:t>
      </w:r>
    </w:p>
    <w:p w14:paraId="080168C2" w14:textId="5A0AD23D" w:rsidR="00DA3A83" w:rsidRPr="00DA3A83" w:rsidRDefault="00DA3A83" w:rsidP="00DA3A83">
      <w:pPr>
        <w:pStyle w:val="List1"/>
        <w:numPr>
          <w:ilvl w:val="0"/>
          <w:numId w:val="26"/>
        </w:numPr>
      </w:pPr>
      <w:r w:rsidRPr="00DA3A83">
        <w:t>Electric sound signals</w:t>
      </w:r>
      <w:r>
        <w:t>:</w:t>
      </w:r>
    </w:p>
    <w:p w14:paraId="391CA2A2" w14:textId="6C30672B" w:rsidR="00DA3A83" w:rsidRPr="00DA3A83" w:rsidRDefault="00DA3A83" w:rsidP="00DA3A83">
      <w:pPr>
        <w:pStyle w:val="Lista"/>
      </w:pPr>
      <w:r w:rsidRPr="00DA3A83">
        <w:t>AC systems</w:t>
      </w:r>
      <w:r>
        <w:t>.</w:t>
      </w:r>
    </w:p>
    <w:p w14:paraId="1A97F79F" w14:textId="17F2C3E0" w:rsidR="00DA3A83" w:rsidRPr="00DA3A83" w:rsidRDefault="00DA3A83" w:rsidP="00DA3A83">
      <w:pPr>
        <w:pStyle w:val="Lista"/>
      </w:pPr>
      <w:r w:rsidRPr="00DA3A83">
        <w:t>DC systems</w:t>
      </w:r>
      <w:r>
        <w:t>.</w:t>
      </w:r>
    </w:p>
    <w:p w14:paraId="53034F46" w14:textId="5751278A" w:rsidR="00DA3A83" w:rsidRPr="00DA3A83" w:rsidRDefault="00DA3A83" w:rsidP="00DA3A83">
      <w:pPr>
        <w:pStyle w:val="Lista"/>
      </w:pPr>
      <w:r w:rsidRPr="00DA3A83">
        <w:t>Directional and Omni-directional</w:t>
      </w:r>
      <w:r>
        <w:t>.</w:t>
      </w:r>
    </w:p>
    <w:p w14:paraId="41051954" w14:textId="02A1E3FC" w:rsidR="00DA3A83" w:rsidRPr="00DA3A83" w:rsidRDefault="00DA3A83" w:rsidP="00DA3A83">
      <w:pPr>
        <w:pStyle w:val="List1"/>
        <w:numPr>
          <w:ilvl w:val="0"/>
          <w:numId w:val="26"/>
        </w:numPr>
      </w:pPr>
      <w:r w:rsidRPr="00DA3A83">
        <w:t>Fog detectors and their ideal siting</w:t>
      </w:r>
      <w:r>
        <w:t>.</w:t>
      </w:r>
    </w:p>
    <w:p w14:paraId="5C9EF908" w14:textId="17B3F67E" w:rsidR="00FD3637" w:rsidRDefault="00DA3A83" w:rsidP="00DA3A83">
      <w:pPr>
        <w:pStyle w:val="List1"/>
        <w:numPr>
          <w:ilvl w:val="0"/>
          <w:numId w:val="26"/>
        </w:numPr>
        <w:rPr>
          <w:ins w:id="69" w:author="Adam Hay" w:date="2016-10-11T23:05:00Z"/>
        </w:rPr>
      </w:pPr>
      <w:r w:rsidRPr="00DA3A83">
        <w:t>Sound signals on major floating AtoN and offshore structures</w:t>
      </w:r>
      <w:r>
        <w:t>.</w:t>
      </w:r>
    </w:p>
    <w:p w14:paraId="48DB3C3B" w14:textId="1DA26ED0" w:rsidR="00B407CF" w:rsidRDefault="00B407CF" w:rsidP="00DA3A83">
      <w:pPr>
        <w:pStyle w:val="List1"/>
        <w:numPr>
          <w:ilvl w:val="0"/>
          <w:numId w:val="26"/>
        </w:numPr>
      </w:pPr>
      <w:ins w:id="70" w:author="Adam Hay" w:date="2016-10-11T23:05:00Z">
        <w:r>
          <w:t>Sound pressure levels.</w:t>
        </w:r>
      </w:ins>
    </w:p>
    <w:p w14:paraId="624DB295" w14:textId="5E30F898" w:rsidR="00FD3637" w:rsidRDefault="00FD3637" w:rsidP="00FD3637">
      <w:pPr>
        <w:pStyle w:val="Heading3"/>
      </w:pPr>
      <w:bookmarkStart w:id="71" w:name="_Toc462390356"/>
      <w:r>
        <w:t xml:space="preserve">Lesson 2 – </w:t>
      </w:r>
      <w:r w:rsidR="00DA3A83" w:rsidRPr="00DA3A83">
        <w:t>Considerations on the use of sound signals</w:t>
      </w:r>
      <w:bookmarkEnd w:id="71"/>
    </w:p>
    <w:p w14:paraId="510EE4E9" w14:textId="77777777" w:rsidR="00DA3A83" w:rsidRPr="00DA3A83" w:rsidRDefault="00DA3A83" w:rsidP="00DA3A83">
      <w:pPr>
        <w:pStyle w:val="List1"/>
        <w:numPr>
          <w:ilvl w:val="0"/>
          <w:numId w:val="42"/>
        </w:numPr>
      </w:pPr>
      <w:r w:rsidRPr="00DA3A83">
        <w:t>IALA and National policy on the use of sound signals</w:t>
      </w:r>
      <w:r>
        <w:t>.</w:t>
      </w:r>
    </w:p>
    <w:p w14:paraId="437095B6" w14:textId="77777777" w:rsidR="00DA3A83" w:rsidRPr="00DA3A83" w:rsidRDefault="00DA3A83" w:rsidP="00DA3A83">
      <w:pPr>
        <w:pStyle w:val="List1"/>
        <w:numPr>
          <w:ilvl w:val="0"/>
          <w:numId w:val="26"/>
        </w:numPr>
      </w:pPr>
      <w:r w:rsidRPr="00DA3A83">
        <w:t>Problems with sound signal propagation and background noise</w:t>
      </w:r>
      <w:r>
        <w:t>.</w:t>
      </w:r>
    </w:p>
    <w:p w14:paraId="59C8F4AA" w14:textId="512C4381" w:rsidR="00FD3637" w:rsidRDefault="00DA3A83" w:rsidP="00DA3A83">
      <w:pPr>
        <w:pStyle w:val="List1"/>
        <w:numPr>
          <w:ilvl w:val="0"/>
          <w:numId w:val="31"/>
        </w:numPr>
      </w:pPr>
      <w:r w:rsidRPr="00DA3A83">
        <w:t>Nuisance to local residents</w:t>
      </w:r>
      <w:r>
        <w:t>.</w:t>
      </w:r>
    </w:p>
    <w:p w14:paraId="1067311B" w14:textId="4E1127D9" w:rsidR="00FD3637" w:rsidRDefault="00FD3637" w:rsidP="00FD3637">
      <w:pPr>
        <w:pStyle w:val="Heading1"/>
      </w:pPr>
      <w:bookmarkStart w:id="72" w:name="_Toc462390357"/>
      <w:r>
        <w:t xml:space="preserve">MODULE 2 – </w:t>
      </w:r>
      <w:r w:rsidR="00DA3A83" w:rsidRPr="00DA3A83">
        <w:t>Sound signal installation</w:t>
      </w:r>
      <w:bookmarkEnd w:id="72"/>
    </w:p>
    <w:p w14:paraId="61D39E7D" w14:textId="77777777" w:rsidR="00FD3637" w:rsidRDefault="00FD3637" w:rsidP="00FD3637">
      <w:pPr>
        <w:pStyle w:val="Heading1separatationline"/>
      </w:pPr>
    </w:p>
    <w:p w14:paraId="0E741EC5" w14:textId="77777777" w:rsidR="00FD3637" w:rsidRDefault="00FD3637" w:rsidP="00FD3637">
      <w:pPr>
        <w:pStyle w:val="Heading2"/>
      </w:pPr>
      <w:bookmarkStart w:id="73" w:name="_Toc462390358"/>
      <w:r>
        <w:t>Scope</w:t>
      </w:r>
      <w:bookmarkEnd w:id="73"/>
    </w:p>
    <w:p w14:paraId="17CD1AA0" w14:textId="77777777" w:rsidR="00FD3637" w:rsidRDefault="00FD3637" w:rsidP="00FD3637">
      <w:pPr>
        <w:pStyle w:val="Heading2separationline"/>
      </w:pPr>
    </w:p>
    <w:p w14:paraId="3283224D" w14:textId="3E152ED4" w:rsidR="00FD3637" w:rsidRPr="00D34F9C" w:rsidRDefault="00DA3A83" w:rsidP="00DA3A83">
      <w:pPr>
        <w:pStyle w:val="BodyText"/>
      </w:pPr>
      <w:r w:rsidRPr="00EA0429">
        <w:t xml:space="preserve">This module describes </w:t>
      </w:r>
      <w:r>
        <w:t>how to install a modern short-range electric sound signal and fog detector.</w:t>
      </w:r>
    </w:p>
    <w:p w14:paraId="6BC7A3F6" w14:textId="77777777" w:rsidR="00FD3637" w:rsidRDefault="00FD3637" w:rsidP="00FD3637">
      <w:pPr>
        <w:pStyle w:val="Heading2"/>
      </w:pPr>
      <w:bookmarkStart w:id="74" w:name="_Toc462390359"/>
      <w:r>
        <w:t>Learning Objective</w:t>
      </w:r>
      <w:bookmarkEnd w:id="74"/>
    </w:p>
    <w:p w14:paraId="64E9F2DA" w14:textId="77777777" w:rsidR="00FD3637" w:rsidRDefault="00FD3637" w:rsidP="00FD3637">
      <w:pPr>
        <w:pStyle w:val="Heading2separationline"/>
      </w:pPr>
    </w:p>
    <w:p w14:paraId="7E1670FB" w14:textId="1A25D6F3" w:rsidR="00FD3637" w:rsidRPr="00FD3637" w:rsidRDefault="00DA3A83" w:rsidP="00FD3637">
      <w:pPr>
        <w:pStyle w:val="BodyText"/>
      </w:pPr>
      <w:r w:rsidRPr="00DA3A83">
        <w:t xml:space="preserve">To gain a </w:t>
      </w:r>
      <w:r w:rsidRPr="00DA3A83">
        <w:rPr>
          <w:b/>
        </w:rPr>
        <w:t>satisfactory</w:t>
      </w:r>
      <w:r w:rsidRPr="00DA3A83">
        <w:t xml:space="preserve"> understanding of how to install a modern electric sound signal and fog detector</w:t>
      </w:r>
      <w:r>
        <w:t>.</w:t>
      </w:r>
    </w:p>
    <w:p w14:paraId="3DF93A94" w14:textId="77777777" w:rsidR="00FD3637" w:rsidRDefault="00FD3637" w:rsidP="00FD3637">
      <w:pPr>
        <w:pStyle w:val="Heading2"/>
      </w:pPr>
      <w:bookmarkStart w:id="75" w:name="_Toc462390360"/>
      <w:r>
        <w:t>S</w:t>
      </w:r>
      <w:r w:rsidR="003A30F5">
        <w:t>yllabus</w:t>
      </w:r>
      <w:bookmarkEnd w:id="75"/>
    </w:p>
    <w:p w14:paraId="1D49211A" w14:textId="77777777" w:rsidR="00FD3637" w:rsidRPr="00FD3637" w:rsidRDefault="00FD3637" w:rsidP="00FD3637">
      <w:pPr>
        <w:pStyle w:val="Heading2separationline"/>
      </w:pPr>
    </w:p>
    <w:p w14:paraId="1987940D" w14:textId="1209F483" w:rsidR="00FD3637" w:rsidRDefault="00FD3637" w:rsidP="00FD3637">
      <w:pPr>
        <w:pStyle w:val="Heading3"/>
      </w:pPr>
      <w:bookmarkStart w:id="76" w:name="_Toc462390361"/>
      <w:r>
        <w:t xml:space="preserve">Lesson 1 – </w:t>
      </w:r>
      <w:r w:rsidR="00DA3A83" w:rsidRPr="00DA3A83">
        <w:t>Installation of a short range electric sound signal</w:t>
      </w:r>
      <w:bookmarkEnd w:id="76"/>
    </w:p>
    <w:p w14:paraId="19A84D62" w14:textId="039E5908" w:rsidR="00DA3A83" w:rsidRPr="00DA3A83" w:rsidRDefault="00DA3A83" w:rsidP="00DA3A83">
      <w:pPr>
        <w:pStyle w:val="List1"/>
        <w:numPr>
          <w:ilvl w:val="0"/>
          <w:numId w:val="29"/>
        </w:numPr>
      </w:pPr>
      <w:r w:rsidRPr="00DA3A83">
        <w:t>Review of components</w:t>
      </w:r>
      <w:r>
        <w:t>.</w:t>
      </w:r>
    </w:p>
    <w:p w14:paraId="68AD5BED" w14:textId="6CCA3B9B" w:rsidR="00DA3A83" w:rsidRPr="00DA3A83" w:rsidRDefault="00DA3A83" w:rsidP="00DA3A83">
      <w:pPr>
        <w:pStyle w:val="List1"/>
        <w:numPr>
          <w:ilvl w:val="0"/>
          <w:numId w:val="29"/>
        </w:numPr>
      </w:pPr>
      <w:r w:rsidRPr="00DA3A83">
        <w:t>Health and Safety considerations</w:t>
      </w:r>
      <w:r>
        <w:t>.</w:t>
      </w:r>
    </w:p>
    <w:p w14:paraId="5DAC7D32" w14:textId="255D8FE3" w:rsidR="00DA3A83" w:rsidRPr="00DA3A83" w:rsidRDefault="00DA3A83" w:rsidP="00DA3A83">
      <w:pPr>
        <w:pStyle w:val="List1"/>
        <w:numPr>
          <w:ilvl w:val="0"/>
          <w:numId w:val="29"/>
        </w:numPr>
      </w:pPr>
      <w:r w:rsidRPr="00DA3A83">
        <w:t>Assembly of the sound generator on its stand</w:t>
      </w:r>
      <w:r>
        <w:t>.</w:t>
      </w:r>
    </w:p>
    <w:p w14:paraId="3D4BC8CC" w14:textId="1165C492" w:rsidR="00DA3A83" w:rsidRPr="00DA3A83" w:rsidRDefault="00DA3A83" w:rsidP="00DA3A83">
      <w:pPr>
        <w:pStyle w:val="List1"/>
        <w:numPr>
          <w:ilvl w:val="0"/>
          <w:numId w:val="29"/>
        </w:numPr>
      </w:pPr>
      <w:r w:rsidRPr="00DA3A83">
        <w:lastRenderedPageBreak/>
        <w:t>Power supply connection</w:t>
      </w:r>
      <w:r>
        <w:t>.</w:t>
      </w:r>
    </w:p>
    <w:p w14:paraId="014773A5" w14:textId="0832C4FF" w:rsidR="005871F3" w:rsidRDefault="00DA3A83" w:rsidP="00DA3A83">
      <w:pPr>
        <w:pStyle w:val="List1"/>
        <w:numPr>
          <w:ilvl w:val="0"/>
          <w:numId w:val="29"/>
        </w:numPr>
      </w:pPr>
      <w:r w:rsidRPr="00DA3A83">
        <w:t>Routine maintenance procedures</w:t>
      </w:r>
      <w:r>
        <w:t>.</w:t>
      </w:r>
    </w:p>
    <w:p w14:paraId="2D2C27E8" w14:textId="3B6F941F" w:rsidR="005871F3" w:rsidRDefault="00D34F9C" w:rsidP="00D34F9C">
      <w:pPr>
        <w:pStyle w:val="Heading3"/>
      </w:pPr>
      <w:bookmarkStart w:id="77" w:name="_Toc462390362"/>
      <w:r>
        <w:t xml:space="preserve">Lesson 2 - </w:t>
      </w:r>
      <w:r w:rsidR="00DA3A83" w:rsidRPr="00DA3A83">
        <w:t>Installation of a fog detector</w:t>
      </w:r>
      <w:bookmarkEnd w:id="77"/>
    </w:p>
    <w:p w14:paraId="414F4ED0" w14:textId="023703E0" w:rsidR="00DA3A83" w:rsidRPr="00DA3A83" w:rsidRDefault="00DA3A83" w:rsidP="00DA3A83">
      <w:pPr>
        <w:pStyle w:val="List1"/>
        <w:numPr>
          <w:ilvl w:val="0"/>
          <w:numId w:val="30"/>
        </w:numPr>
      </w:pPr>
      <w:r w:rsidRPr="00DA3A83">
        <w:t>Review of components</w:t>
      </w:r>
      <w:r>
        <w:t>.</w:t>
      </w:r>
    </w:p>
    <w:p w14:paraId="1A8F5C01" w14:textId="139C4E97" w:rsidR="00DA3A83" w:rsidRPr="00DA3A83" w:rsidRDefault="00DA3A83" w:rsidP="00DA3A83">
      <w:pPr>
        <w:pStyle w:val="List1"/>
        <w:numPr>
          <w:ilvl w:val="0"/>
          <w:numId w:val="30"/>
        </w:numPr>
      </w:pPr>
      <w:r w:rsidRPr="00DA3A83">
        <w:t>Assembly of the fog detector</w:t>
      </w:r>
      <w:r>
        <w:t>.</w:t>
      </w:r>
    </w:p>
    <w:p w14:paraId="08C94F0F" w14:textId="6E7FC2C2" w:rsidR="00DA3A83" w:rsidRPr="00DA3A83" w:rsidRDefault="00DA3A83" w:rsidP="00DA3A83">
      <w:pPr>
        <w:pStyle w:val="List1"/>
        <w:numPr>
          <w:ilvl w:val="0"/>
          <w:numId w:val="30"/>
        </w:numPr>
      </w:pPr>
      <w:r w:rsidRPr="00DA3A83">
        <w:t>Power supply connection</w:t>
      </w:r>
      <w:r>
        <w:t>.</w:t>
      </w:r>
    </w:p>
    <w:p w14:paraId="2DEAAADF" w14:textId="365F7D65" w:rsidR="00DA3A83" w:rsidRPr="00DA3A83" w:rsidRDefault="00DA3A83" w:rsidP="00DA3A83">
      <w:pPr>
        <w:pStyle w:val="List1"/>
        <w:numPr>
          <w:ilvl w:val="0"/>
          <w:numId w:val="30"/>
        </w:numPr>
      </w:pPr>
      <w:r w:rsidRPr="00DA3A83">
        <w:t>Connection between fog detector and sound signal</w:t>
      </w:r>
      <w:r>
        <w:t>.</w:t>
      </w:r>
    </w:p>
    <w:p w14:paraId="1203B425" w14:textId="085A5B58" w:rsidR="005871F3" w:rsidRDefault="00DA3A83" w:rsidP="00DA3A83">
      <w:pPr>
        <w:pStyle w:val="List1"/>
        <w:numPr>
          <w:ilvl w:val="0"/>
          <w:numId w:val="30"/>
        </w:numPr>
      </w:pPr>
      <w:r w:rsidRPr="00DA3A83">
        <w:t>Routine maintenance procedures</w:t>
      </w:r>
      <w:r>
        <w:t>.</w:t>
      </w:r>
    </w:p>
    <w:p w14:paraId="3322ABA6" w14:textId="6AC46113" w:rsidR="005871F3" w:rsidRDefault="005871F3" w:rsidP="00D34F9C">
      <w:pPr>
        <w:pStyle w:val="Heading3"/>
      </w:pPr>
      <w:bookmarkStart w:id="78" w:name="_Toc462390363"/>
      <w:r>
        <w:t xml:space="preserve">Lesson 3 – </w:t>
      </w:r>
      <w:r w:rsidR="00337040" w:rsidRPr="00337040">
        <w:t>Commissioning and calibration</w:t>
      </w:r>
      <w:bookmarkEnd w:id="78"/>
    </w:p>
    <w:p w14:paraId="6007E234" w14:textId="4F679A4E" w:rsidR="00337040" w:rsidRPr="00337040" w:rsidRDefault="00337040" w:rsidP="00337040">
      <w:pPr>
        <w:pStyle w:val="List1"/>
        <w:numPr>
          <w:ilvl w:val="0"/>
          <w:numId w:val="48"/>
        </w:numPr>
      </w:pPr>
      <w:r w:rsidRPr="00337040">
        <w:t>Review of Health and Safety considerations</w:t>
      </w:r>
      <w:r>
        <w:t>.</w:t>
      </w:r>
    </w:p>
    <w:p w14:paraId="297DDBBB" w14:textId="54979221" w:rsidR="00337040" w:rsidRPr="00337040" w:rsidRDefault="00337040" w:rsidP="00337040">
      <w:pPr>
        <w:pStyle w:val="List1"/>
        <w:numPr>
          <w:ilvl w:val="0"/>
          <w:numId w:val="48"/>
        </w:numPr>
      </w:pPr>
      <w:r w:rsidRPr="00337040">
        <w:t>Setting sound characteristic (long blast or Morse)</w:t>
      </w:r>
      <w:r>
        <w:t>.</w:t>
      </w:r>
    </w:p>
    <w:p w14:paraId="5C634B8E" w14:textId="55CDD620" w:rsidR="00337040" w:rsidRPr="00337040" w:rsidRDefault="00337040" w:rsidP="00337040">
      <w:pPr>
        <w:pStyle w:val="List1"/>
        <w:numPr>
          <w:ilvl w:val="0"/>
          <w:numId w:val="48"/>
        </w:numPr>
      </w:pPr>
      <w:r w:rsidRPr="00337040">
        <w:t>Setting fog detector levels</w:t>
      </w:r>
      <w:r>
        <w:t>.</w:t>
      </w:r>
    </w:p>
    <w:p w14:paraId="68567062" w14:textId="549C772B" w:rsidR="00337040" w:rsidRPr="00337040" w:rsidRDefault="00337040" w:rsidP="00337040">
      <w:pPr>
        <w:pStyle w:val="List1"/>
        <w:numPr>
          <w:ilvl w:val="0"/>
          <w:numId w:val="48"/>
        </w:numPr>
      </w:pPr>
      <w:r w:rsidRPr="00337040">
        <w:t>Testing procedures</w:t>
      </w:r>
      <w:r>
        <w:t>.</w:t>
      </w:r>
    </w:p>
    <w:p w14:paraId="541FC3FA" w14:textId="6861E6D5" w:rsidR="005871F3" w:rsidRDefault="00337040" w:rsidP="00337040">
      <w:pPr>
        <w:pStyle w:val="List1"/>
        <w:numPr>
          <w:ilvl w:val="0"/>
          <w:numId w:val="48"/>
        </w:numPr>
      </w:pPr>
      <w:del w:id="79" w:author="Adam Hay" w:date="2016-10-11T23:06:00Z">
        <w:r w:rsidRPr="00337040" w:rsidDel="00B407CF">
          <w:delText>Operational run of sound signal installation</w:delText>
        </w:r>
      </w:del>
      <w:ins w:id="80" w:author="Adam Hay" w:date="2016-10-11T23:06:00Z">
        <w:r w:rsidR="00B407CF">
          <w:t>Commissioning of sound signal installation</w:t>
        </w:r>
      </w:ins>
      <w:r>
        <w:t>.</w:t>
      </w:r>
    </w:p>
    <w:p w14:paraId="61AE26A5" w14:textId="7ADC4328" w:rsidR="003A30F5" w:rsidRDefault="00337040" w:rsidP="003A30F5">
      <w:pPr>
        <w:pStyle w:val="Heading1"/>
      </w:pPr>
      <w:bookmarkStart w:id="81" w:name="_Toc462390364"/>
      <w:r>
        <w:t>ASSESSMENT</w:t>
      </w:r>
      <w:bookmarkEnd w:id="81"/>
    </w:p>
    <w:p w14:paraId="710D81C6" w14:textId="77777777" w:rsidR="003A30F5" w:rsidRDefault="003A30F5" w:rsidP="003A30F5">
      <w:pPr>
        <w:pStyle w:val="Heading1separatationline"/>
      </w:pPr>
    </w:p>
    <w:p w14:paraId="77F90AF5" w14:textId="7132257F" w:rsidR="003A30F5" w:rsidRPr="00D34F9C" w:rsidRDefault="00337040" w:rsidP="00CE5BF8">
      <w:pPr>
        <w:pStyle w:val="BodyText"/>
      </w:pPr>
      <w:r w:rsidRPr="00337040">
        <w:t xml:space="preserve">Participants </w:t>
      </w:r>
      <w:proofErr w:type="gramStart"/>
      <w:r w:rsidRPr="00337040">
        <w:t>will be assessed</w:t>
      </w:r>
      <w:proofErr w:type="gramEnd"/>
      <w:r w:rsidRPr="00337040">
        <w:t xml:space="preserve"> on their competency at the end of Lesson 3.</w:t>
      </w:r>
    </w:p>
    <w:p w14:paraId="42636AE1" w14:textId="28CB7F66" w:rsidR="003A30F5" w:rsidRDefault="00337040" w:rsidP="003A30F5">
      <w:pPr>
        <w:pStyle w:val="Heading1"/>
      </w:pPr>
      <w:bookmarkStart w:id="82" w:name="_Toc462390365"/>
      <w:r>
        <w:t>SITE VISIT</w:t>
      </w:r>
      <w:bookmarkEnd w:id="82"/>
    </w:p>
    <w:p w14:paraId="7B0808F9" w14:textId="77777777" w:rsidR="003A30F5" w:rsidRDefault="003A30F5" w:rsidP="003A30F5">
      <w:pPr>
        <w:pStyle w:val="Heading1separatationline"/>
      </w:pPr>
    </w:p>
    <w:p w14:paraId="693AF95A" w14:textId="68744428" w:rsidR="00337040" w:rsidRPr="00337040" w:rsidRDefault="00337040" w:rsidP="00337040">
      <w:pPr>
        <w:pStyle w:val="BodyText"/>
      </w:pPr>
      <w:r w:rsidRPr="00337040">
        <w:t>The purpose of the site visit is to permit participants to consolidate the theoretical and practical knowledge gained through a visit to an operational AtoN station fitted with an operational sound signal</w:t>
      </w:r>
      <w:r>
        <w:t>.</w:t>
      </w:r>
    </w:p>
    <w:p w14:paraId="2A6D6C95" w14:textId="167CD248" w:rsidR="003A30F5" w:rsidRPr="00337040" w:rsidRDefault="00337040" w:rsidP="00337040">
      <w:pPr>
        <w:rPr>
          <w:sz w:val="22"/>
        </w:rPr>
      </w:pPr>
      <w:r w:rsidRPr="00337040">
        <w:rPr>
          <w:sz w:val="22"/>
        </w:rPr>
        <w:t xml:space="preserve">Participants </w:t>
      </w:r>
      <w:proofErr w:type="gramStart"/>
      <w:r w:rsidRPr="00337040">
        <w:rPr>
          <w:sz w:val="22"/>
        </w:rPr>
        <w:t>should be tasked</w:t>
      </w:r>
      <w:proofErr w:type="gramEnd"/>
      <w:r w:rsidRPr="00337040">
        <w:rPr>
          <w:sz w:val="22"/>
        </w:rPr>
        <w:t xml:space="preserve"> to conduct basic maintenance procedures during this visit.</w:t>
      </w:r>
    </w:p>
    <w:sectPr w:rsidR="003A30F5" w:rsidRPr="00337040"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DCB4CE" w14:textId="77777777" w:rsidR="00760773" w:rsidRDefault="00760773" w:rsidP="003274DB">
      <w:r>
        <w:separator/>
      </w:r>
    </w:p>
    <w:p w14:paraId="46114C2E" w14:textId="77777777" w:rsidR="00760773" w:rsidRDefault="00760773"/>
    <w:p w14:paraId="20A4589B" w14:textId="77777777" w:rsidR="00760773" w:rsidRDefault="00760773"/>
    <w:p w14:paraId="5BE7E841" w14:textId="77777777" w:rsidR="00760773" w:rsidRDefault="00760773"/>
  </w:endnote>
  <w:endnote w:type="continuationSeparator" w:id="0">
    <w:p w14:paraId="48980315" w14:textId="77777777" w:rsidR="00760773" w:rsidRDefault="00760773" w:rsidP="003274DB">
      <w:r>
        <w:continuationSeparator/>
      </w:r>
    </w:p>
    <w:p w14:paraId="0ABB175F" w14:textId="77777777" w:rsidR="00760773" w:rsidRDefault="00760773"/>
    <w:p w14:paraId="467C49B7" w14:textId="77777777" w:rsidR="00760773" w:rsidRDefault="00760773"/>
    <w:p w14:paraId="2924BFC8" w14:textId="77777777" w:rsidR="00760773" w:rsidRDefault="007607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0FA21" w14:textId="77777777" w:rsidR="00883AE3" w:rsidRDefault="00883AE3"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327908AF" wp14:editId="684EE1A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6D58F5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4A18B31B" w14:textId="77777777" w:rsidR="00883AE3" w:rsidRPr="00ED2A8D" w:rsidRDefault="00883AE3" w:rsidP="008747E0">
    <w:pPr>
      <w:pStyle w:val="Footer"/>
    </w:pPr>
    <w:r w:rsidRPr="00442889">
      <w:rPr>
        <w:noProof/>
        <w:lang w:val="en-IE" w:eastAsia="en-IE"/>
      </w:rPr>
      <w:drawing>
        <wp:anchor distT="0" distB="0" distL="114300" distR="114300" simplePos="0" relativeHeight="251661312" behindDoc="1" locked="0" layoutInCell="1" allowOverlap="1" wp14:anchorId="35330FAB" wp14:editId="02ECEAB7">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09BFB09" w14:textId="77777777" w:rsidR="00883AE3" w:rsidRPr="00ED2A8D" w:rsidRDefault="00883AE3" w:rsidP="008747E0">
    <w:pPr>
      <w:pStyle w:val="Footer"/>
    </w:pPr>
  </w:p>
  <w:p w14:paraId="6AFA5525" w14:textId="77777777" w:rsidR="00883AE3" w:rsidRPr="00ED2A8D" w:rsidRDefault="00883AE3" w:rsidP="008747E0">
    <w:pPr>
      <w:pStyle w:val="Footer"/>
    </w:pPr>
  </w:p>
  <w:p w14:paraId="20A15438" w14:textId="77777777" w:rsidR="00883AE3" w:rsidRPr="00ED2A8D" w:rsidRDefault="00883AE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1D898" w14:textId="77777777" w:rsidR="00883AE3" w:rsidRPr="003028AF" w:rsidRDefault="00883AE3" w:rsidP="003028AF">
    <w:pPr>
      <w:pStyle w:val="Footer"/>
      <w:rPr>
        <w:sz w:val="15"/>
        <w:szCs w:val="15"/>
      </w:rPr>
    </w:pPr>
  </w:p>
  <w:p w14:paraId="4D4EE7FB" w14:textId="77777777" w:rsidR="00883AE3" w:rsidRDefault="00883AE3" w:rsidP="00AB4A21">
    <w:pPr>
      <w:pStyle w:val="Footerportrait"/>
    </w:pPr>
  </w:p>
  <w:p w14:paraId="67265AD4" w14:textId="77777777" w:rsidR="00883AE3" w:rsidRPr="00C907DF" w:rsidRDefault="00760773" w:rsidP="00AB4A21">
    <w:pPr>
      <w:pStyle w:val="Footerportrait"/>
    </w:pPr>
    <w:r>
      <w:fldChar w:fldCharType="begin"/>
    </w:r>
    <w:r>
      <w:instrText xml:space="preserve"> STYLEREF "Document type" \* MERGEFORMAT </w:instrText>
    </w:r>
    <w:r>
      <w:fldChar w:fldCharType="separate"/>
    </w:r>
    <w:r w:rsidR="00577062" w:rsidRPr="00577062">
      <w:rPr>
        <w:b w:val="0"/>
        <w:bCs/>
      </w:rPr>
      <w:t>IALA Model Course</w:t>
    </w:r>
    <w:r>
      <w:rPr>
        <w:b w:val="0"/>
        <w:bCs/>
      </w:rPr>
      <w:fldChar w:fldCharType="end"/>
    </w:r>
    <w:r w:rsidR="00883AE3">
      <w:t xml:space="preserve"> </w:t>
    </w:r>
    <w:r>
      <w:fldChar w:fldCharType="begin"/>
    </w:r>
    <w:r>
      <w:instrText xml:space="preserve"> STYLEREF "Document number" \* MERGEFORMAT </w:instrText>
    </w:r>
    <w:r>
      <w:fldChar w:fldCharType="separate"/>
    </w:r>
    <w:r w:rsidR="00577062">
      <w:t>L2.4.1-2</w:t>
    </w:r>
    <w:r>
      <w:fldChar w:fldCharType="end"/>
    </w:r>
    <w:r w:rsidR="00883AE3" w:rsidRPr="00C907DF">
      <w:t xml:space="preserve"> –</w:t>
    </w:r>
    <w:r w:rsidR="00883AE3">
      <w:t xml:space="preserve"> </w:t>
    </w:r>
    <w:r>
      <w:fldChar w:fldCharType="begin"/>
    </w:r>
    <w:r>
      <w:instrText xml:space="preserve"> STYLEREF "Document name" \* MERGEFORMAT </w:instrText>
    </w:r>
    <w:r>
      <w:fldChar w:fldCharType="separate"/>
    </w:r>
    <w:r w:rsidR="00577062">
      <w:t>Level 2 – Sound Signals</w:t>
    </w:r>
    <w:r>
      <w:fldChar w:fldCharType="end"/>
    </w:r>
    <w:r w:rsidR="00883AE3">
      <w:tab/>
    </w:r>
  </w:p>
  <w:p w14:paraId="45777545" w14:textId="77777777" w:rsidR="00883AE3" w:rsidRPr="008D2314" w:rsidRDefault="00883AE3"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577062">
      <w:rPr>
        <w:rStyle w:val="PageNumber"/>
        <w:noProof/>
        <w:color w:val="00558C"/>
        <w:szCs w:val="15"/>
      </w:rPr>
      <w:t>3</w:t>
    </w:r>
    <w:r w:rsidRPr="008D2314">
      <w:rPr>
        <w:rStyle w:val="PageNumber"/>
        <w:color w:val="00558C"/>
        <w:szCs w:val="15"/>
      </w:rPr>
      <w:fldChar w:fldCharType="end"/>
    </w:r>
  </w:p>
  <w:p w14:paraId="12DAB462" w14:textId="77777777" w:rsidR="00883AE3" w:rsidRPr="003028AF" w:rsidRDefault="00883AE3"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577062" w:rsidRPr="00577062">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577062" w:rsidRPr="00577062">
      <w:rPr>
        <w:bCs/>
        <w:noProof/>
        <w:szCs w:val="15"/>
        <w:lang w:val="en-US"/>
      </w:rPr>
      <w:t>Month YearDecember</w:t>
    </w:r>
    <w:r w:rsidR="00577062">
      <w:rPr>
        <w:noProof/>
        <w:szCs w:val="15"/>
      </w:rPr>
      <w:t xml:space="preserve"> 2016</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950B4" w14:textId="77777777" w:rsidR="00883AE3" w:rsidRPr="002C5134" w:rsidRDefault="00883AE3" w:rsidP="002C5134">
    <w:pPr>
      <w:pStyle w:val="Footer"/>
      <w:rPr>
        <w:sz w:val="15"/>
        <w:szCs w:val="15"/>
      </w:rPr>
    </w:pPr>
  </w:p>
  <w:p w14:paraId="49F9D059" w14:textId="77777777" w:rsidR="00883AE3" w:rsidRDefault="00883AE3" w:rsidP="00D2697A">
    <w:pPr>
      <w:pStyle w:val="Footerlandscape"/>
    </w:pPr>
  </w:p>
  <w:p w14:paraId="0FBAC0B3" w14:textId="77777777" w:rsidR="00883AE3" w:rsidRPr="00C907DF" w:rsidRDefault="00760773" w:rsidP="00D2697A">
    <w:pPr>
      <w:pStyle w:val="Footerlandscape"/>
      <w:rPr>
        <w:rStyle w:val="PageNumber"/>
        <w:szCs w:val="15"/>
      </w:rPr>
    </w:pPr>
    <w:r>
      <w:fldChar w:fldCharType="begin"/>
    </w:r>
    <w:r>
      <w:instrText xml:space="preserve"> STYLEREF "Document type" \* MERGEFORMAT </w:instrText>
    </w:r>
    <w:r>
      <w:fldChar w:fldCharType="separate"/>
    </w:r>
    <w:r w:rsidR="00577062" w:rsidRPr="00577062">
      <w:rPr>
        <w:bCs/>
        <w:noProof/>
      </w:rPr>
      <w:t>IALA Model Course</w:t>
    </w:r>
    <w:r>
      <w:rPr>
        <w:bCs/>
        <w:noProof/>
      </w:rPr>
      <w:fldChar w:fldCharType="end"/>
    </w:r>
    <w:r w:rsidR="00883AE3">
      <w:t xml:space="preserve"> </w:t>
    </w:r>
    <w:r>
      <w:fldChar w:fldCharType="begin"/>
    </w:r>
    <w:r>
      <w:instrText xml:space="preserve"> STYLEREF "Document number" \* MERGEFORMAT </w:instrText>
    </w:r>
    <w:r>
      <w:fldChar w:fldCharType="separate"/>
    </w:r>
    <w:r w:rsidR="00577062">
      <w:rPr>
        <w:noProof/>
      </w:rPr>
      <w:t>L2.4.1-2</w:t>
    </w:r>
    <w:r>
      <w:rPr>
        <w:noProof/>
      </w:rPr>
      <w:fldChar w:fldCharType="end"/>
    </w:r>
    <w:r w:rsidR="00883AE3" w:rsidRPr="00C907DF">
      <w:t xml:space="preserve"> –</w:t>
    </w:r>
    <w:r w:rsidR="00883AE3">
      <w:t xml:space="preserve"> </w:t>
    </w:r>
    <w:r>
      <w:fldChar w:fldCharType="begin"/>
    </w:r>
    <w:r>
      <w:instrText xml:space="preserve"> STYLEREF "Document name" \* MERGEFORMAT </w:instrText>
    </w:r>
    <w:r>
      <w:fldChar w:fldCharType="separate"/>
    </w:r>
    <w:r w:rsidR="00577062">
      <w:rPr>
        <w:noProof/>
      </w:rPr>
      <w:t>Level 2 – Sound Signals</w:t>
    </w:r>
    <w:r>
      <w:rPr>
        <w:noProof/>
      </w:rPr>
      <w:fldChar w:fldCharType="end"/>
    </w:r>
  </w:p>
  <w:p w14:paraId="0A7F48C1" w14:textId="77777777" w:rsidR="00883AE3" w:rsidRPr="00480D65" w:rsidRDefault="00760773" w:rsidP="00D2697A">
    <w:pPr>
      <w:pStyle w:val="Footerlandscape"/>
    </w:pPr>
    <w:r>
      <w:fldChar w:fldCharType="begin"/>
    </w:r>
    <w:r>
      <w:instrText xml:space="preserve"> STYLEREF "Edition number" \* MERGEFORMAT </w:instrText>
    </w:r>
    <w:r>
      <w:fldChar w:fldCharType="separate"/>
    </w:r>
    <w:r w:rsidR="00577062" w:rsidRPr="00577062">
      <w:rPr>
        <w:bCs/>
        <w:noProof/>
      </w:rPr>
      <w:t>Edition 1.0</w:t>
    </w:r>
    <w:r>
      <w:rPr>
        <w:bCs/>
        <w:noProof/>
      </w:rPr>
      <w:fldChar w:fldCharType="end"/>
    </w:r>
    <w:r w:rsidR="00883AE3">
      <w:t xml:space="preserve">  </w:t>
    </w:r>
    <w:r>
      <w:fldChar w:fldCharType="begin"/>
    </w:r>
    <w:r>
      <w:instrText xml:space="preserve"> STYLEREF "Document date" \* MERGEFORMAT </w:instrText>
    </w:r>
    <w:r>
      <w:fldChar w:fldCharType="separate"/>
    </w:r>
    <w:r w:rsidR="00577062" w:rsidRPr="00577062">
      <w:rPr>
        <w:bCs/>
        <w:noProof/>
      </w:rPr>
      <w:t>Month YearDecember</w:t>
    </w:r>
    <w:r w:rsidR="00577062">
      <w:rPr>
        <w:noProof/>
      </w:rPr>
      <w:t xml:space="preserve"> 2016</w:t>
    </w:r>
    <w:r>
      <w:rPr>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577062">
      <w:rPr>
        <w:noProof/>
      </w:rPr>
      <w:t>9</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8A1D90" w14:textId="77777777" w:rsidR="00760773" w:rsidRDefault="00760773">
      <w:r>
        <w:separator/>
      </w:r>
    </w:p>
    <w:p w14:paraId="099CFC07" w14:textId="77777777" w:rsidR="00760773" w:rsidRDefault="00760773"/>
  </w:footnote>
  <w:footnote w:type="continuationSeparator" w:id="0">
    <w:p w14:paraId="6D844863" w14:textId="77777777" w:rsidR="00760773" w:rsidRDefault="00760773" w:rsidP="003274DB">
      <w:r>
        <w:continuationSeparator/>
      </w:r>
    </w:p>
    <w:p w14:paraId="06D9E48C" w14:textId="77777777" w:rsidR="00760773" w:rsidRDefault="00760773"/>
    <w:p w14:paraId="70217598" w14:textId="77777777" w:rsidR="00760773" w:rsidRDefault="00760773"/>
    <w:p w14:paraId="4EA944E6" w14:textId="77777777" w:rsidR="00760773" w:rsidRDefault="007607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05680" w14:textId="77777777" w:rsidR="00D72062" w:rsidRDefault="00883AE3" w:rsidP="000F3549">
    <w:pPr>
      <w:pStyle w:val="Header"/>
      <w:jc w:val="right"/>
    </w:pPr>
    <w:r w:rsidRPr="00442889">
      <w:rPr>
        <w:noProof/>
        <w:lang w:val="en-IE" w:eastAsia="en-IE"/>
      </w:rPr>
      <w:drawing>
        <wp:anchor distT="0" distB="0" distL="114300" distR="114300" simplePos="0" relativeHeight="251657214" behindDoc="1" locked="0" layoutInCell="1" allowOverlap="1" wp14:anchorId="0502CA35" wp14:editId="5714021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D72062">
      <w:t>Eng5-11.1.5</w:t>
    </w:r>
  </w:p>
  <w:p w14:paraId="1A8672BD" w14:textId="57474E90" w:rsidR="00883AE3" w:rsidRPr="00ED2A8D" w:rsidRDefault="00D72062" w:rsidP="000F3549">
    <w:pPr>
      <w:pStyle w:val="Header"/>
      <w:jc w:val="right"/>
    </w:pPr>
    <w:r>
      <w:t xml:space="preserve">Formerly </w:t>
    </w:r>
    <w:r w:rsidR="000F3549">
      <w:t>ENG5-10.22</w:t>
    </w:r>
  </w:p>
  <w:p w14:paraId="32EC6D37" w14:textId="77777777" w:rsidR="00883AE3" w:rsidRPr="00ED2A8D" w:rsidRDefault="00883AE3" w:rsidP="008747E0">
    <w:pPr>
      <w:pStyle w:val="Header"/>
    </w:pPr>
  </w:p>
  <w:p w14:paraId="3326A56E" w14:textId="77777777" w:rsidR="00883AE3" w:rsidRDefault="00883AE3" w:rsidP="008747E0">
    <w:pPr>
      <w:pStyle w:val="Header"/>
    </w:pPr>
  </w:p>
  <w:p w14:paraId="6CA54D9E" w14:textId="77777777" w:rsidR="00883AE3" w:rsidRDefault="00883AE3" w:rsidP="008747E0">
    <w:pPr>
      <w:pStyle w:val="Header"/>
    </w:pPr>
  </w:p>
  <w:p w14:paraId="1C9F8C61" w14:textId="77777777" w:rsidR="00883AE3" w:rsidRDefault="00883AE3" w:rsidP="008747E0">
    <w:pPr>
      <w:pStyle w:val="Header"/>
    </w:pPr>
  </w:p>
  <w:p w14:paraId="2FD920F5" w14:textId="77777777" w:rsidR="00883AE3" w:rsidRDefault="00883AE3" w:rsidP="008747E0">
    <w:pPr>
      <w:pStyle w:val="Header"/>
    </w:pPr>
  </w:p>
  <w:p w14:paraId="37D227ED"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35A0CDA0" wp14:editId="74FD3F7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4528F89" w14:textId="77777777" w:rsidR="00883AE3" w:rsidRPr="00ED2A8D" w:rsidRDefault="00883AE3" w:rsidP="008747E0">
    <w:pPr>
      <w:pStyle w:val="Header"/>
    </w:pPr>
  </w:p>
  <w:p w14:paraId="3E59257B"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BB2F0"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55F52EEB" wp14:editId="3A15CF4E">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4C8A9D" w14:textId="77777777" w:rsidR="00883AE3" w:rsidRPr="00ED2A8D" w:rsidRDefault="00883AE3" w:rsidP="008747E0">
    <w:pPr>
      <w:pStyle w:val="Header"/>
    </w:pPr>
  </w:p>
  <w:p w14:paraId="286E7264" w14:textId="77777777" w:rsidR="00883AE3" w:rsidRDefault="00883AE3" w:rsidP="008747E0">
    <w:pPr>
      <w:pStyle w:val="Header"/>
    </w:pPr>
  </w:p>
  <w:p w14:paraId="30273980" w14:textId="77777777" w:rsidR="00883AE3" w:rsidRDefault="00883AE3" w:rsidP="008747E0">
    <w:pPr>
      <w:pStyle w:val="Header"/>
    </w:pPr>
  </w:p>
  <w:p w14:paraId="6BD5AECD" w14:textId="77777777" w:rsidR="00883AE3" w:rsidRDefault="00883AE3" w:rsidP="008747E0">
    <w:pPr>
      <w:pStyle w:val="Header"/>
    </w:pPr>
  </w:p>
  <w:p w14:paraId="7F9FDD5D" w14:textId="77777777" w:rsidR="00883AE3" w:rsidRPr="00441393" w:rsidRDefault="00883AE3" w:rsidP="00441393">
    <w:pPr>
      <w:pStyle w:val="Contents"/>
    </w:pPr>
    <w:r>
      <w:t>DOCUMENT REVISION</w:t>
    </w:r>
  </w:p>
  <w:p w14:paraId="32FC3265" w14:textId="77777777" w:rsidR="00883AE3" w:rsidRPr="00ED2A8D" w:rsidRDefault="00883AE3" w:rsidP="008747E0">
    <w:pPr>
      <w:pStyle w:val="Header"/>
    </w:pPr>
  </w:p>
  <w:p w14:paraId="10261F0A"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E2A6D"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71BEBD52" wp14:editId="3D71F8C3">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E7E4BF8" w14:textId="77777777" w:rsidR="00883AE3" w:rsidRPr="00ED2A8D" w:rsidRDefault="00883AE3" w:rsidP="008747E0">
    <w:pPr>
      <w:pStyle w:val="Header"/>
    </w:pPr>
  </w:p>
  <w:p w14:paraId="4E356806" w14:textId="77777777" w:rsidR="00883AE3" w:rsidRDefault="00883AE3" w:rsidP="008747E0">
    <w:pPr>
      <w:pStyle w:val="Header"/>
    </w:pPr>
  </w:p>
  <w:p w14:paraId="71E47CA0" w14:textId="77777777" w:rsidR="00883AE3" w:rsidRDefault="00883AE3" w:rsidP="008747E0">
    <w:pPr>
      <w:pStyle w:val="Header"/>
    </w:pPr>
  </w:p>
  <w:p w14:paraId="658E0D25" w14:textId="77777777" w:rsidR="00883AE3" w:rsidRDefault="00883AE3" w:rsidP="008747E0">
    <w:pPr>
      <w:pStyle w:val="Header"/>
    </w:pPr>
  </w:p>
  <w:p w14:paraId="159B2A92" w14:textId="77777777" w:rsidR="00883AE3" w:rsidRPr="00441393" w:rsidRDefault="00883AE3" w:rsidP="00441393">
    <w:pPr>
      <w:pStyle w:val="Contents"/>
    </w:pPr>
    <w:r>
      <w:t>CONTENTS</w:t>
    </w:r>
  </w:p>
  <w:p w14:paraId="7CBCEC9E" w14:textId="77777777" w:rsidR="00883AE3" w:rsidRPr="00ED2A8D" w:rsidRDefault="00883AE3" w:rsidP="008747E0">
    <w:pPr>
      <w:pStyle w:val="Header"/>
    </w:pPr>
  </w:p>
  <w:p w14:paraId="76CE5179"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3D7F1"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586121FC" wp14:editId="2161B5E3">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C950D1"/>
    <w:multiLevelType w:val="multilevel"/>
    <w:tmpl w:val="47D0429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bullet"/>
      <w:lvlText w:val=""/>
      <w:lvlJc w:val="left"/>
      <w:pPr>
        <w:tabs>
          <w:tab w:val="num" w:pos="993"/>
        </w:tabs>
        <w:ind w:left="993" w:hanging="567"/>
      </w:pPr>
      <w:rPr>
        <w:rFonts w:ascii="Symbol" w:hAnsi="Symbol"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0"/>
  </w:num>
  <w:num w:numId="2">
    <w:abstractNumId w:val="5"/>
  </w:num>
  <w:num w:numId="3">
    <w:abstractNumId w:val="7"/>
  </w:num>
  <w:num w:numId="4">
    <w:abstractNumId w:val="3"/>
  </w:num>
  <w:num w:numId="5">
    <w:abstractNumId w:val="11"/>
  </w:num>
  <w:num w:numId="6">
    <w:abstractNumId w:val="19"/>
  </w:num>
  <w:num w:numId="7">
    <w:abstractNumId w:val="26"/>
  </w:num>
  <w:num w:numId="8">
    <w:abstractNumId w:val="23"/>
  </w:num>
  <w:num w:numId="9">
    <w:abstractNumId w:val="15"/>
  </w:num>
  <w:num w:numId="10">
    <w:abstractNumId w:val="10"/>
  </w:num>
  <w:num w:numId="11">
    <w:abstractNumId w:val="4"/>
  </w:num>
  <w:num w:numId="12">
    <w:abstractNumId w:val="0"/>
  </w:num>
  <w:num w:numId="13">
    <w:abstractNumId w:val="8"/>
  </w:num>
  <w:num w:numId="14">
    <w:abstractNumId w:val="6"/>
  </w:num>
  <w:num w:numId="15">
    <w:abstractNumId w:val="12"/>
  </w:num>
  <w:num w:numId="16">
    <w:abstractNumId w:val="17"/>
  </w:num>
  <w:num w:numId="17">
    <w:abstractNumId w:val="21"/>
  </w:num>
  <w:num w:numId="18">
    <w:abstractNumId w:val="25"/>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4"/>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14"/>
  </w:num>
  <w:num w:numId="47">
    <w:abstractNumId w:val="27"/>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CE7"/>
    <w:rsid w:val="00005AC9"/>
    <w:rsid w:val="000174F9"/>
    <w:rsid w:val="00024972"/>
    <w:rsid w:val="000249C2"/>
    <w:rsid w:val="000258F6"/>
    <w:rsid w:val="000268A9"/>
    <w:rsid w:val="000379A7"/>
    <w:rsid w:val="00040EB8"/>
    <w:rsid w:val="00045081"/>
    <w:rsid w:val="000537D0"/>
    <w:rsid w:val="00057B6D"/>
    <w:rsid w:val="00061A7B"/>
    <w:rsid w:val="0008654C"/>
    <w:rsid w:val="000904ED"/>
    <w:rsid w:val="00093294"/>
    <w:rsid w:val="000A27A8"/>
    <w:rsid w:val="000A5291"/>
    <w:rsid w:val="000A64AD"/>
    <w:rsid w:val="000B1A77"/>
    <w:rsid w:val="000C711B"/>
    <w:rsid w:val="000D474B"/>
    <w:rsid w:val="000D6611"/>
    <w:rsid w:val="000D6693"/>
    <w:rsid w:val="000E3954"/>
    <w:rsid w:val="000E3E52"/>
    <w:rsid w:val="000F0F9F"/>
    <w:rsid w:val="000F2CFD"/>
    <w:rsid w:val="000F3549"/>
    <w:rsid w:val="000F3F43"/>
    <w:rsid w:val="0010151D"/>
    <w:rsid w:val="00112B84"/>
    <w:rsid w:val="00113D5B"/>
    <w:rsid w:val="00113EFD"/>
    <w:rsid w:val="00113F8F"/>
    <w:rsid w:val="001205DE"/>
    <w:rsid w:val="001214A0"/>
    <w:rsid w:val="001349DB"/>
    <w:rsid w:val="001361CD"/>
    <w:rsid w:val="00136E58"/>
    <w:rsid w:val="00156525"/>
    <w:rsid w:val="00161325"/>
    <w:rsid w:val="0017295E"/>
    <w:rsid w:val="00180C11"/>
    <w:rsid w:val="001836BE"/>
    <w:rsid w:val="001862D3"/>
    <w:rsid w:val="001875B1"/>
    <w:rsid w:val="001A6236"/>
    <w:rsid w:val="001D4A3E"/>
    <w:rsid w:val="001E0F67"/>
    <w:rsid w:val="001E416D"/>
    <w:rsid w:val="00201337"/>
    <w:rsid w:val="002022EA"/>
    <w:rsid w:val="00205B17"/>
    <w:rsid w:val="00205D9B"/>
    <w:rsid w:val="002204DA"/>
    <w:rsid w:val="0022371A"/>
    <w:rsid w:val="0024375D"/>
    <w:rsid w:val="0025141E"/>
    <w:rsid w:val="002520AD"/>
    <w:rsid w:val="00257847"/>
    <w:rsid w:val="00257DF8"/>
    <w:rsid w:val="00257E4A"/>
    <w:rsid w:val="0027175D"/>
    <w:rsid w:val="00274ADD"/>
    <w:rsid w:val="00280DE0"/>
    <w:rsid w:val="00292085"/>
    <w:rsid w:val="002974BA"/>
    <w:rsid w:val="002A29D4"/>
    <w:rsid w:val="002A689F"/>
    <w:rsid w:val="002B598C"/>
    <w:rsid w:val="002C5134"/>
    <w:rsid w:val="002C7B21"/>
    <w:rsid w:val="002E22F4"/>
    <w:rsid w:val="002E4993"/>
    <w:rsid w:val="002E5BAC"/>
    <w:rsid w:val="002E7635"/>
    <w:rsid w:val="002F1306"/>
    <w:rsid w:val="002F265A"/>
    <w:rsid w:val="002F3536"/>
    <w:rsid w:val="003028AF"/>
    <w:rsid w:val="00305EFE"/>
    <w:rsid w:val="00313D85"/>
    <w:rsid w:val="0031400E"/>
    <w:rsid w:val="00315CE3"/>
    <w:rsid w:val="00320639"/>
    <w:rsid w:val="003251FE"/>
    <w:rsid w:val="003274DB"/>
    <w:rsid w:val="00327ADA"/>
    <w:rsid w:val="00327FBF"/>
    <w:rsid w:val="00337040"/>
    <w:rsid w:val="003442D8"/>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6F10"/>
    <w:rsid w:val="00465491"/>
    <w:rsid w:val="00480D65"/>
    <w:rsid w:val="00492A8D"/>
    <w:rsid w:val="0049423F"/>
    <w:rsid w:val="004D0799"/>
    <w:rsid w:val="004E1D57"/>
    <w:rsid w:val="004E2F16"/>
    <w:rsid w:val="004F21AF"/>
    <w:rsid w:val="00503044"/>
    <w:rsid w:val="0050650A"/>
    <w:rsid w:val="00513460"/>
    <w:rsid w:val="00523666"/>
    <w:rsid w:val="00526234"/>
    <w:rsid w:val="00557434"/>
    <w:rsid w:val="00577062"/>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52D75"/>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2737A"/>
    <w:rsid w:val="00731DEE"/>
    <w:rsid w:val="007342FE"/>
    <w:rsid w:val="0074704E"/>
    <w:rsid w:val="00750AF1"/>
    <w:rsid w:val="007519FD"/>
    <w:rsid w:val="007542FF"/>
    <w:rsid w:val="00760773"/>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7544"/>
    <w:rsid w:val="00800995"/>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72C3"/>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5A7"/>
    <w:rsid w:val="00956797"/>
    <w:rsid w:val="00970330"/>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1A41"/>
    <w:rsid w:val="00B40199"/>
    <w:rsid w:val="00B407CF"/>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D20FF"/>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2062"/>
    <w:rsid w:val="00D74AE1"/>
    <w:rsid w:val="00D85124"/>
    <w:rsid w:val="00D865A8"/>
    <w:rsid w:val="00D92C2D"/>
    <w:rsid w:val="00D95BDA"/>
    <w:rsid w:val="00DA17CD"/>
    <w:rsid w:val="00DA3A83"/>
    <w:rsid w:val="00DB0ABB"/>
    <w:rsid w:val="00DB25B3"/>
    <w:rsid w:val="00DB50E4"/>
    <w:rsid w:val="00DC10FB"/>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E604E"/>
    <w:rsid w:val="00EF1C54"/>
    <w:rsid w:val="00EF23C8"/>
    <w:rsid w:val="00EF404B"/>
    <w:rsid w:val="00EF7AB3"/>
    <w:rsid w:val="00F00376"/>
    <w:rsid w:val="00F02F9B"/>
    <w:rsid w:val="00F15682"/>
    <w:rsid w:val="00F157E2"/>
    <w:rsid w:val="00F15E95"/>
    <w:rsid w:val="00F20E5E"/>
    <w:rsid w:val="00F41744"/>
    <w:rsid w:val="00F42554"/>
    <w:rsid w:val="00F527AC"/>
    <w:rsid w:val="00F573F5"/>
    <w:rsid w:val="00F61D83"/>
    <w:rsid w:val="00F65DD1"/>
    <w:rsid w:val="00F67CE7"/>
    <w:rsid w:val="00F70611"/>
    <w:rsid w:val="00F707B3"/>
    <w:rsid w:val="00F71135"/>
    <w:rsid w:val="00F77615"/>
    <w:rsid w:val="00F90461"/>
    <w:rsid w:val="00FB16A8"/>
    <w:rsid w:val="00FB51A6"/>
    <w:rsid w:val="00FC378B"/>
    <w:rsid w:val="00FC3977"/>
    <w:rsid w:val="00FD2F16"/>
    <w:rsid w:val="00FD3637"/>
    <w:rsid w:val="00FD5561"/>
    <w:rsid w:val="00FD6065"/>
    <w:rsid w:val="00FD7D4A"/>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0A97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1"/>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1"/>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DA3A83"/>
    <w:rPr>
      <w:b/>
      <w:bCs/>
    </w:rPr>
  </w:style>
  <w:style w:type="paragraph" w:customStyle="1" w:styleId="AnnexFigure">
    <w:name w:val="Annex Figure"/>
    <w:basedOn w:val="Normal"/>
    <w:next w:val="Normal"/>
    <w:rsid w:val="00337040"/>
    <w:pPr>
      <w:numPr>
        <w:numId w:val="49"/>
      </w:numPr>
      <w:spacing w:before="120" w:after="120" w:line="240" w:lineRule="auto"/>
      <w:jc w:val="center"/>
    </w:pPr>
    <w:rPr>
      <w:rFonts w:ascii="Arial" w:eastAsia="Calibri" w:hAnsi="Arial" w:cs="Calibri"/>
      <w: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4DA20-DC98-4181-AE80-1D2679563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1364</Words>
  <Characters>7781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9127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10</cp:revision>
  <cp:lastPrinted>2016-02-11T12:10:00Z</cp:lastPrinted>
  <dcterms:created xsi:type="dcterms:W3CDTF">2016-09-23T09:04:00Z</dcterms:created>
  <dcterms:modified xsi:type="dcterms:W3CDTF">2016-10-11T20:32:00Z</dcterms:modified>
  <cp:category/>
</cp:coreProperties>
</file>